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EEDD24" w14:textId="7383249B" w:rsidR="000725A5" w:rsidRPr="00693340" w:rsidRDefault="000725A5" w:rsidP="00693340">
      <w:pPr>
        <w:pStyle w:val="Heading1"/>
        <w:numPr>
          <w:ilvl w:val="0"/>
          <w:numId w:val="0"/>
        </w:numPr>
        <w:spacing w:before="0"/>
        <w:jc w:val="left"/>
        <w:rPr>
          <w:rFonts w:ascii="Arial" w:hAnsi="Arial" w:cs="Arial"/>
          <w:color w:val="006EBC"/>
          <w:sz w:val="32"/>
          <w:szCs w:val="32"/>
        </w:rPr>
      </w:pPr>
      <w:r w:rsidRPr="00693340">
        <w:rPr>
          <w:rFonts w:ascii="Arial" w:hAnsi="Arial" w:cs="Arial"/>
          <w:color w:val="006EBC"/>
          <w:sz w:val="32"/>
          <w:szCs w:val="32"/>
        </w:rPr>
        <w:t>Declaration of honour on</w:t>
      </w:r>
      <w:r w:rsidR="00693340">
        <w:rPr>
          <w:rFonts w:ascii="Arial" w:hAnsi="Arial" w:cs="Arial"/>
          <w:color w:val="006EBC"/>
          <w:sz w:val="32"/>
          <w:szCs w:val="32"/>
        </w:rPr>
        <w:t xml:space="preserve"> </w:t>
      </w:r>
      <w:r w:rsidRPr="00693340">
        <w:rPr>
          <w:rFonts w:ascii="Arial" w:hAnsi="Arial" w:cs="Arial"/>
          <w:color w:val="006EBC"/>
          <w:sz w:val="32"/>
          <w:szCs w:val="32"/>
        </w:rPr>
        <w:t xml:space="preserve">exclusion criteria and </w:t>
      </w:r>
      <w:r w:rsidR="00D36792">
        <w:rPr>
          <w:rFonts w:ascii="Arial" w:hAnsi="Arial" w:cs="Arial"/>
          <w:color w:val="006EBC"/>
          <w:sz w:val="32"/>
          <w:szCs w:val="32"/>
        </w:rPr>
        <w:t>selection criteria</w:t>
      </w:r>
    </w:p>
    <w:p w14:paraId="7D04E1B3" w14:textId="092037BD" w:rsidR="00D36792" w:rsidRPr="00E25836" w:rsidRDefault="00D36792" w:rsidP="00D36792">
      <w:pPr>
        <w:rPr>
          <w:rFonts w:ascii="Arial" w:hAnsi="Arial" w:cs="Arial"/>
          <w:noProof/>
          <w:sz w:val="20"/>
          <w:highlight w:val="lightGray"/>
        </w:rPr>
      </w:pPr>
      <w:r w:rsidRPr="00E25836">
        <w:rPr>
          <w:rFonts w:ascii="Arial" w:hAnsi="Arial" w:cs="Arial"/>
          <w:b/>
          <w:color w:val="0070C0"/>
          <w:sz w:val="20"/>
        </w:rPr>
        <w:t>Comments [</w:t>
      </w:r>
      <w:r w:rsidRPr="00E25836">
        <w:rPr>
          <w:rFonts w:ascii="Arial" w:hAnsi="Arial" w:cs="Arial"/>
          <w:b/>
          <w:i/>
          <w:color w:val="0070C0"/>
          <w:sz w:val="20"/>
          <w:highlight w:val="lightGray"/>
        </w:rPr>
        <w:t>in grey italics in square brackets</w:t>
      </w:r>
      <w:r w:rsidRPr="00E25836">
        <w:rPr>
          <w:rFonts w:ascii="Arial" w:hAnsi="Arial" w:cs="Arial"/>
          <w:b/>
          <w:color w:val="0070C0"/>
          <w:sz w:val="20"/>
        </w:rPr>
        <w:t xml:space="preserve">] are to be deleted and/or replaced by appropriate data. </w:t>
      </w:r>
    </w:p>
    <w:p w14:paraId="6573F441" w14:textId="77777777" w:rsidR="00D36792" w:rsidRPr="00E25836" w:rsidRDefault="00D36792" w:rsidP="00D36792">
      <w:pPr>
        <w:spacing w:before="120" w:after="120"/>
        <w:rPr>
          <w:rFonts w:ascii="Arial" w:hAnsi="Arial" w:cs="Arial"/>
          <w:noProof/>
          <w:sz w:val="20"/>
        </w:rPr>
      </w:pPr>
      <w:r w:rsidRPr="00E25836">
        <w:rPr>
          <w:rFonts w:ascii="Arial" w:hAnsi="Arial" w:cs="Arial"/>
          <w:noProof/>
          <w:sz w:val="20"/>
        </w:rPr>
        <w:t xml:space="preserve">The undersigned </w:t>
      </w:r>
      <w:permStart w:id="1742954674" w:edGrp="everyone"/>
      <w:r w:rsidRPr="00E25836">
        <w:rPr>
          <w:rFonts w:ascii="Arial" w:hAnsi="Arial" w:cs="Arial"/>
          <w:noProof/>
          <w:sz w:val="20"/>
        </w:rPr>
        <w:t>[</w:t>
      </w:r>
      <w:r w:rsidRPr="00E25836">
        <w:rPr>
          <w:rFonts w:ascii="Arial" w:hAnsi="Arial" w:cs="Arial"/>
          <w:i/>
          <w:noProof/>
          <w:sz w:val="20"/>
          <w:highlight w:val="lightGray"/>
        </w:rPr>
        <w:t>insert name of the signatory of this form</w:t>
      </w:r>
      <w:r w:rsidRPr="00E25836">
        <w:rPr>
          <w:rFonts w:ascii="Arial" w:hAnsi="Arial" w:cs="Arial"/>
          <w:noProof/>
          <w:sz w:val="20"/>
        </w:rPr>
        <w:t>]</w:t>
      </w:r>
      <w:permEnd w:id="1742954674"/>
      <w:r w:rsidRPr="00E25836">
        <w:rPr>
          <w:rFonts w:ascii="Arial" w:hAnsi="Arial" w:cs="Arial"/>
          <w:noProof/>
          <w:sz w:val="20"/>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D36792" w:rsidRPr="00D05645" w14:paraId="5D9A4DD3" w14:textId="77777777" w:rsidTr="00B12BB9">
        <w:tc>
          <w:tcPr>
            <w:tcW w:w="3936" w:type="dxa"/>
            <w:shd w:val="clear" w:color="auto" w:fill="auto"/>
          </w:tcPr>
          <w:p w14:paraId="2C6E4A97" w14:textId="77777777" w:rsidR="00D36792" w:rsidRPr="00E25836" w:rsidRDefault="00D36792" w:rsidP="00B12BB9">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natural persons</w:t>
            </w:r>
            <w:r w:rsidRPr="00E25836">
              <w:rPr>
                <w:rFonts w:ascii="Arial" w:hAnsi="Arial" w:cs="Arial"/>
                <w:noProof/>
                <w:sz w:val="20"/>
              </w:rPr>
              <w:t>) himself or herself</w:t>
            </w:r>
          </w:p>
        </w:tc>
        <w:tc>
          <w:tcPr>
            <w:tcW w:w="5811" w:type="dxa"/>
            <w:shd w:val="clear" w:color="auto" w:fill="auto"/>
          </w:tcPr>
          <w:p w14:paraId="1E3048B1" w14:textId="77777777" w:rsidR="00D36792" w:rsidRPr="00E25836" w:rsidRDefault="00D36792" w:rsidP="00B12BB9">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legal persons</w:t>
            </w:r>
            <w:r w:rsidRPr="00E25836">
              <w:rPr>
                <w:rFonts w:ascii="Arial" w:hAnsi="Arial" w:cs="Arial"/>
                <w:noProof/>
                <w:sz w:val="20"/>
              </w:rPr>
              <w:t xml:space="preserve">) the following legal person: </w:t>
            </w:r>
          </w:p>
          <w:p w14:paraId="3D616CDE" w14:textId="77777777" w:rsidR="00D36792" w:rsidRPr="00E25836" w:rsidRDefault="00D36792" w:rsidP="00B12BB9">
            <w:pPr>
              <w:rPr>
                <w:rFonts w:ascii="Arial" w:hAnsi="Arial" w:cs="Arial"/>
                <w:noProof/>
                <w:sz w:val="20"/>
              </w:rPr>
            </w:pPr>
          </w:p>
        </w:tc>
      </w:tr>
      <w:tr w:rsidR="00D36792" w:rsidRPr="00D05645" w14:paraId="3AA20246" w14:textId="77777777" w:rsidTr="00E25836">
        <w:trPr>
          <w:trHeight w:val="2350"/>
        </w:trPr>
        <w:tc>
          <w:tcPr>
            <w:tcW w:w="3936" w:type="dxa"/>
            <w:shd w:val="clear" w:color="auto" w:fill="auto"/>
          </w:tcPr>
          <w:p w14:paraId="03A874F1" w14:textId="77777777" w:rsidR="00D36792" w:rsidRPr="00E25836" w:rsidRDefault="00D36792" w:rsidP="00B12BB9">
            <w:pPr>
              <w:rPr>
                <w:rFonts w:ascii="Arial" w:hAnsi="Arial" w:cs="Arial"/>
                <w:sz w:val="20"/>
              </w:rPr>
            </w:pPr>
            <w:r w:rsidRPr="00E25836">
              <w:rPr>
                <w:rFonts w:ascii="Arial" w:hAnsi="Arial" w:cs="Arial"/>
                <w:sz w:val="20"/>
              </w:rPr>
              <w:t xml:space="preserve">ID or passport number: </w:t>
            </w:r>
          </w:p>
          <w:p w14:paraId="709AFA7E" w14:textId="77777777" w:rsidR="00D36792" w:rsidRPr="00E25836" w:rsidRDefault="00D36792" w:rsidP="00B12BB9">
            <w:pPr>
              <w:rPr>
                <w:rFonts w:ascii="Arial" w:hAnsi="Arial" w:cs="Arial"/>
                <w:noProof/>
                <w:sz w:val="20"/>
              </w:rPr>
            </w:pPr>
          </w:p>
        </w:tc>
        <w:tc>
          <w:tcPr>
            <w:tcW w:w="5811" w:type="dxa"/>
            <w:shd w:val="clear" w:color="auto" w:fill="auto"/>
          </w:tcPr>
          <w:p w14:paraId="0488B5C7" w14:textId="2A6C111D" w:rsidR="00D36792" w:rsidRPr="00E25836" w:rsidRDefault="00D36792" w:rsidP="00B12BB9">
            <w:pPr>
              <w:rPr>
                <w:rFonts w:ascii="Arial" w:hAnsi="Arial" w:cs="Arial"/>
                <w:b/>
                <w:sz w:val="20"/>
              </w:rPr>
            </w:pPr>
            <w:r w:rsidRPr="00E25836">
              <w:rPr>
                <w:rFonts w:ascii="Arial" w:hAnsi="Arial" w:cs="Arial"/>
                <w:sz w:val="20"/>
              </w:rPr>
              <w:t>Full official name</w:t>
            </w:r>
            <w:permStart w:id="1149396263" w:edGrp="everyone"/>
            <w:r w:rsidRPr="00E25836">
              <w:rPr>
                <w:rFonts w:ascii="Arial" w:hAnsi="Arial" w:cs="Arial"/>
                <w:sz w:val="20"/>
              </w:rPr>
              <w:t>:</w:t>
            </w:r>
            <w:ins w:id="0" w:author="Author">
              <w:r w:rsidR="0042357F">
                <w:rPr>
                  <w:rFonts w:ascii="Arial" w:hAnsi="Arial" w:cs="Arial"/>
                  <w:sz w:val="20"/>
                </w:rPr>
                <w:t xml:space="preserve">                                                                </w:t>
              </w:r>
            </w:ins>
          </w:p>
          <w:permEnd w:id="1149396263"/>
          <w:p w14:paraId="0BB24C77" w14:textId="27FB14DF" w:rsidR="00D36792" w:rsidRPr="00E25836" w:rsidRDefault="00D36792" w:rsidP="00B12BB9">
            <w:pPr>
              <w:rPr>
                <w:rFonts w:ascii="Arial" w:hAnsi="Arial" w:cs="Arial"/>
                <w:sz w:val="20"/>
              </w:rPr>
            </w:pPr>
            <w:r w:rsidRPr="00E25836">
              <w:rPr>
                <w:rFonts w:ascii="Arial" w:hAnsi="Arial" w:cs="Arial"/>
                <w:sz w:val="20"/>
              </w:rPr>
              <w:t>Official legal form:</w:t>
            </w:r>
            <w:permStart w:id="1804566362" w:edGrp="everyone"/>
            <w:ins w:id="1" w:author="Author">
              <w:r w:rsidR="0042357F">
                <w:rPr>
                  <w:rFonts w:ascii="Arial" w:hAnsi="Arial" w:cs="Arial"/>
                  <w:sz w:val="20"/>
                </w:rPr>
                <w:t xml:space="preserve">                                                                </w:t>
              </w:r>
            </w:ins>
            <w:r w:rsidRPr="00E25836">
              <w:rPr>
                <w:rFonts w:ascii="Arial" w:hAnsi="Arial" w:cs="Arial"/>
                <w:sz w:val="20"/>
              </w:rPr>
              <w:t xml:space="preserve"> </w:t>
            </w:r>
            <w:ins w:id="2" w:author="Author">
              <w:r w:rsidR="0042357F">
                <w:rPr>
                  <w:rFonts w:ascii="Arial" w:hAnsi="Arial" w:cs="Arial"/>
                  <w:sz w:val="20"/>
                </w:rPr>
                <w:t xml:space="preserve"> </w:t>
              </w:r>
              <w:permEnd w:id="1804566362"/>
              <w:r w:rsidR="0042357F">
                <w:rPr>
                  <w:rFonts w:ascii="Arial" w:hAnsi="Arial" w:cs="Arial"/>
                  <w:sz w:val="20"/>
                </w:rPr>
                <w:t xml:space="preserve">         </w:t>
              </w:r>
            </w:ins>
          </w:p>
          <w:p w14:paraId="522C3B69" w14:textId="03A24B69" w:rsidR="00D36792" w:rsidRPr="00E25836" w:rsidRDefault="00D36792" w:rsidP="00B12BB9">
            <w:pPr>
              <w:rPr>
                <w:rFonts w:ascii="Arial" w:hAnsi="Arial" w:cs="Arial"/>
                <w:b/>
                <w:sz w:val="20"/>
              </w:rPr>
            </w:pPr>
            <w:r w:rsidRPr="00E25836">
              <w:rPr>
                <w:rFonts w:ascii="Arial" w:hAnsi="Arial" w:cs="Arial"/>
                <w:sz w:val="20"/>
              </w:rPr>
              <w:t>Statutory registration number</w:t>
            </w:r>
            <w:r w:rsidRPr="00E25836">
              <w:rPr>
                <w:rFonts w:ascii="Arial" w:hAnsi="Arial" w:cs="Arial"/>
                <w:b/>
                <w:sz w:val="20"/>
              </w:rPr>
              <w:t>:</w:t>
            </w:r>
            <w:permStart w:id="1243423784" w:edGrp="everyone"/>
            <w:ins w:id="3" w:author="Author">
              <w:r w:rsidR="0042357F">
                <w:rPr>
                  <w:rFonts w:ascii="Arial" w:hAnsi="Arial" w:cs="Arial"/>
                  <w:sz w:val="20"/>
                </w:rPr>
                <w:t xml:space="preserve">                                                  </w:t>
              </w:r>
              <w:permEnd w:id="1243423784"/>
              <w:r w:rsidR="0042357F">
                <w:rPr>
                  <w:rFonts w:ascii="Arial" w:hAnsi="Arial" w:cs="Arial"/>
                  <w:sz w:val="20"/>
                </w:rPr>
                <w:t xml:space="preserve">              </w:t>
              </w:r>
            </w:ins>
            <w:del w:id="4" w:author="Author">
              <w:r w:rsidRPr="00E25836" w:rsidDel="0042357F">
                <w:rPr>
                  <w:rFonts w:ascii="Arial" w:hAnsi="Arial" w:cs="Arial"/>
                  <w:b/>
                  <w:sz w:val="20"/>
                </w:rPr>
                <w:delText xml:space="preserve"> </w:delText>
              </w:r>
            </w:del>
          </w:p>
          <w:p w14:paraId="05EFFE3E" w14:textId="4DBEDB6F" w:rsidR="00D36792" w:rsidRPr="00E25836" w:rsidRDefault="00D36792" w:rsidP="00B12BB9">
            <w:pPr>
              <w:rPr>
                <w:rFonts w:ascii="Arial" w:hAnsi="Arial" w:cs="Arial"/>
                <w:b/>
                <w:sz w:val="20"/>
              </w:rPr>
            </w:pPr>
            <w:r w:rsidRPr="00E25836">
              <w:rPr>
                <w:rFonts w:ascii="Arial" w:hAnsi="Arial" w:cs="Arial"/>
                <w:sz w:val="20"/>
              </w:rPr>
              <w:t>Full official address:</w:t>
            </w:r>
            <w:permStart w:id="1758624768" w:edGrp="everyone"/>
            <w:ins w:id="5" w:author="Author">
              <w:r w:rsidR="0042357F">
                <w:rPr>
                  <w:rFonts w:ascii="Arial" w:hAnsi="Arial" w:cs="Arial"/>
                  <w:sz w:val="20"/>
                </w:rPr>
                <w:t xml:space="preserve">                                                                </w:t>
              </w:r>
            </w:ins>
            <w:del w:id="6" w:author="Author">
              <w:r w:rsidRPr="00E25836" w:rsidDel="0042357F">
                <w:rPr>
                  <w:rFonts w:ascii="Arial" w:hAnsi="Arial" w:cs="Arial"/>
                  <w:sz w:val="20"/>
                </w:rPr>
                <w:delText xml:space="preserve"> </w:delText>
              </w:r>
            </w:del>
            <w:permEnd w:id="1758624768"/>
          </w:p>
          <w:p w14:paraId="12394894" w14:textId="2CA8DCB5" w:rsidR="00D36792" w:rsidRPr="00E25836" w:rsidRDefault="00D36792" w:rsidP="00D05645">
            <w:pPr>
              <w:rPr>
                <w:rFonts w:ascii="Arial" w:hAnsi="Arial" w:cs="Arial"/>
                <w:noProof/>
                <w:sz w:val="20"/>
              </w:rPr>
            </w:pPr>
            <w:r w:rsidRPr="00E25836">
              <w:rPr>
                <w:rFonts w:ascii="Arial" w:hAnsi="Arial" w:cs="Arial"/>
                <w:sz w:val="20"/>
              </w:rPr>
              <w:t>VAT registration number:</w:t>
            </w:r>
            <w:permStart w:id="1538002629" w:edGrp="everyone"/>
            <w:ins w:id="7" w:author="Author">
              <w:r w:rsidR="0042357F">
                <w:rPr>
                  <w:rFonts w:ascii="Arial" w:hAnsi="Arial" w:cs="Arial"/>
                  <w:sz w:val="20"/>
                </w:rPr>
                <w:t xml:space="preserve">                                                         </w:t>
              </w:r>
              <w:permEnd w:id="1538002629"/>
              <w:r w:rsidR="0042357F">
                <w:rPr>
                  <w:rFonts w:ascii="Arial" w:hAnsi="Arial" w:cs="Arial"/>
                  <w:sz w:val="20"/>
                </w:rPr>
                <w:t xml:space="preserve">       </w:t>
              </w:r>
            </w:ins>
            <w:del w:id="8" w:author="Author">
              <w:r w:rsidRPr="00E25836" w:rsidDel="0042357F">
                <w:rPr>
                  <w:rFonts w:ascii="Arial" w:hAnsi="Arial" w:cs="Arial"/>
                  <w:sz w:val="20"/>
                </w:rPr>
                <w:delText xml:space="preserve"> </w:delText>
              </w:r>
            </w:del>
          </w:p>
        </w:tc>
      </w:tr>
    </w:tbl>
    <w:p w14:paraId="743E0D38" w14:textId="77777777" w:rsidR="00D36792" w:rsidRPr="00E25836" w:rsidRDefault="00D36792" w:rsidP="00D36792">
      <w:pPr>
        <w:spacing w:before="40" w:after="40"/>
        <w:rPr>
          <w:rFonts w:ascii="Arial" w:hAnsi="Arial" w:cs="Arial"/>
          <w:noProof/>
          <w:sz w:val="20"/>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D36792" w:rsidRPr="00D05645" w14:paraId="65F0B6F4" w14:textId="77777777" w:rsidTr="00B12BB9">
        <w:tc>
          <w:tcPr>
            <w:tcW w:w="9755" w:type="dxa"/>
            <w:gridSpan w:val="3"/>
            <w:shd w:val="clear" w:color="auto" w:fill="auto"/>
          </w:tcPr>
          <w:p w14:paraId="0BE22472" w14:textId="77777777"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 declares whether the above-mentioned person is in one of the following situations or not:</w:t>
            </w:r>
          </w:p>
          <w:p w14:paraId="0B8E1CBA" w14:textId="77777777" w:rsidR="00D05645" w:rsidRPr="00E25836" w:rsidRDefault="00D05645" w:rsidP="00E25836">
            <w:pPr>
              <w:spacing w:before="40" w:after="40"/>
              <w:ind w:left="502"/>
              <w:rPr>
                <w:rFonts w:ascii="Arial" w:hAnsi="Arial" w:cs="Arial"/>
                <w:noProof/>
                <w:sz w:val="20"/>
              </w:rPr>
            </w:pPr>
          </w:p>
        </w:tc>
      </w:tr>
      <w:tr w:rsidR="00D36792" w:rsidRPr="00D05645" w14:paraId="72633FA4" w14:textId="77777777" w:rsidTr="00B12BB9">
        <w:tc>
          <w:tcPr>
            <w:tcW w:w="8472" w:type="dxa"/>
            <w:shd w:val="clear" w:color="auto" w:fill="auto"/>
            <w:vAlign w:val="center"/>
          </w:tcPr>
          <w:p w14:paraId="5EA78EFF" w14:textId="77777777" w:rsidR="00D36792" w:rsidRPr="00E25836" w:rsidRDefault="00D36792" w:rsidP="00B12BB9">
            <w:pPr>
              <w:spacing w:before="120" w:after="120"/>
              <w:jc w:val="center"/>
              <w:rPr>
                <w:rFonts w:ascii="Arial" w:hAnsi="Arial" w:cs="Arial"/>
                <w:smallCaps/>
                <w:noProof/>
                <w:sz w:val="20"/>
              </w:rPr>
            </w:pPr>
            <w:r w:rsidRPr="00E25836">
              <w:rPr>
                <w:rFonts w:ascii="Arial" w:hAnsi="Arial" w:cs="Arial"/>
                <w:b/>
                <w:smallCaps/>
                <w:noProof/>
                <w:sz w:val="20"/>
              </w:rPr>
              <w:t>Situation of exclusion concerning the person</w:t>
            </w:r>
          </w:p>
        </w:tc>
        <w:tc>
          <w:tcPr>
            <w:tcW w:w="670" w:type="dxa"/>
            <w:shd w:val="clear" w:color="auto" w:fill="auto"/>
          </w:tcPr>
          <w:p w14:paraId="5D25BD1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3" w:type="dxa"/>
            <w:shd w:val="clear" w:color="auto" w:fill="auto"/>
          </w:tcPr>
          <w:p w14:paraId="0BD480F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r>
      <w:tr w:rsidR="00D36792" w:rsidRPr="00D05645" w14:paraId="202CEC97" w14:textId="77777777" w:rsidTr="00B12BB9">
        <w:tc>
          <w:tcPr>
            <w:tcW w:w="8472" w:type="dxa"/>
            <w:shd w:val="clear" w:color="auto" w:fill="auto"/>
          </w:tcPr>
          <w:p w14:paraId="7D9CCF66" w14:textId="77777777" w:rsidR="00D36792" w:rsidRDefault="00D36792" w:rsidP="00D36792">
            <w:pPr>
              <w:pStyle w:val="Text1"/>
              <w:numPr>
                <w:ilvl w:val="0"/>
                <w:numId w:val="4"/>
              </w:numPr>
              <w:spacing w:before="40" w:after="40"/>
              <w:rPr>
                <w:rFonts w:ascii="Arial" w:hAnsi="Arial" w:cs="Arial"/>
                <w:noProof/>
                <w:sz w:val="20"/>
                <w:szCs w:val="20"/>
              </w:rPr>
            </w:pPr>
            <w:permStart w:id="357113894" w:edGrp="everyone" w:colFirst="1" w:colLast="1"/>
            <w:permStart w:id="327899182" w:edGrp="everyone" w:colFirst="2" w:colLast="2"/>
            <w:r w:rsidRPr="00E25836">
              <w:rPr>
                <w:rFonts w:ascii="Arial" w:hAnsi="Arial" w:cs="Arial"/>
                <w:noProof/>
                <w:sz w:val="20"/>
                <w:szCs w:val="20"/>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p w14:paraId="648D6937"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200A5FE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90D597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1149C0EA" w14:textId="77777777" w:rsidTr="00B12BB9">
        <w:tc>
          <w:tcPr>
            <w:tcW w:w="8472" w:type="dxa"/>
            <w:shd w:val="clear" w:color="auto" w:fill="auto"/>
          </w:tcPr>
          <w:p w14:paraId="03CD7FC8" w14:textId="77777777" w:rsidR="00D36792" w:rsidRDefault="00D36792" w:rsidP="00D36792">
            <w:pPr>
              <w:pStyle w:val="Text1"/>
              <w:numPr>
                <w:ilvl w:val="0"/>
                <w:numId w:val="4"/>
              </w:numPr>
              <w:spacing w:before="40" w:after="40"/>
              <w:rPr>
                <w:rFonts w:ascii="Arial" w:hAnsi="Arial" w:cs="Arial"/>
                <w:noProof/>
                <w:sz w:val="20"/>
                <w:szCs w:val="20"/>
              </w:rPr>
            </w:pPr>
            <w:permStart w:id="458059163" w:edGrp="everyone" w:colFirst="1" w:colLast="1"/>
            <w:permStart w:id="1545083887" w:edGrp="everyone" w:colFirst="2" w:colLast="2"/>
            <w:permEnd w:id="357113894"/>
            <w:permEnd w:id="327899182"/>
            <w:r w:rsidRPr="00E25836">
              <w:rPr>
                <w:rFonts w:ascii="Arial" w:hAnsi="Arial" w:cs="Arial"/>
                <w:noProof/>
                <w:sz w:val="20"/>
                <w:szCs w:val="20"/>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p w14:paraId="767D1A98"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38722CD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bookmarkStart w:id="9" w:name="Check1"/>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bookmarkEnd w:id="9"/>
          </w:p>
        </w:tc>
        <w:tc>
          <w:tcPr>
            <w:tcW w:w="613" w:type="dxa"/>
            <w:shd w:val="clear" w:color="auto" w:fill="auto"/>
          </w:tcPr>
          <w:p w14:paraId="0F2ECBB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r>
      <w:permEnd w:id="458059163"/>
      <w:permEnd w:id="1545083887"/>
      <w:tr w:rsidR="00D36792" w:rsidRPr="00D05645" w14:paraId="78335D13" w14:textId="77777777" w:rsidTr="00B12BB9">
        <w:tc>
          <w:tcPr>
            <w:tcW w:w="8472" w:type="dxa"/>
            <w:shd w:val="clear" w:color="auto" w:fill="auto"/>
          </w:tcPr>
          <w:p w14:paraId="565DF7FC"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p w14:paraId="557A8289" w14:textId="77777777" w:rsidR="00D05645" w:rsidRPr="00E25836" w:rsidRDefault="00D05645" w:rsidP="00E25836">
            <w:pPr>
              <w:pStyle w:val="Text1"/>
              <w:spacing w:before="40" w:after="40"/>
              <w:ind w:left="360"/>
              <w:rPr>
                <w:rFonts w:ascii="Arial" w:hAnsi="Arial" w:cs="Arial"/>
                <w:noProof/>
                <w:sz w:val="20"/>
                <w:szCs w:val="20"/>
              </w:rPr>
            </w:pPr>
          </w:p>
        </w:tc>
        <w:tc>
          <w:tcPr>
            <w:tcW w:w="1283" w:type="dxa"/>
            <w:gridSpan w:val="2"/>
            <w:shd w:val="clear" w:color="auto" w:fill="auto"/>
          </w:tcPr>
          <w:p w14:paraId="57EE9E14" w14:textId="77777777" w:rsidR="00D36792" w:rsidRPr="00E25836" w:rsidRDefault="00D36792" w:rsidP="00B12BB9">
            <w:pPr>
              <w:spacing w:before="240" w:after="120"/>
              <w:rPr>
                <w:rFonts w:ascii="Arial" w:hAnsi="Arial" w:cs="Arial"/>
                <w:noProof/>
                <w:sz w:val="20"/>
              </w:rPr>
            </w:pPr>
          </w:p>
        </w:tc>
      </w:tr>
      <w:tr w:rsidR="00D36792" w:rsidRPr="00D05645" w14:paraId="114C0846" w14:textId="77777777" w:rsidTr="00B12BB9">
        <w:tc>
          <w:tcPr>
            <w:tcW w:w="8472" w:type="dxa"/>
            <w:shd w:val="clear" w:color="auto" w:fill="auto"/>
          </w:tcPr>
          <w:p w14:paraId="6DFF5EE7" w14:textId="77777777" w:rsidR="00D36792" w:rsidRDefault="00D36792" w:rsidP="00B12BB9">
            <w:pPr>
              <w:pStyle w:val="Text1"/>
              <w:spacing w:before="40" w:after="40"/>
              <w:ind w:left="709"/>
              <w:rPr>
                <w:rFonts w:ascii="Arial" w:hAnsi="Arial" w:cs="Arial"/>
                <w:color w:val="000000"/>
                <w:sz w:val="20"/>
                <w:szCs w:val="20"/>
              </w:rPr>
            </w:pPr>
            <w:bookmarkStart w:id="10" w:name="_DV_C368"/>
            <w:permStart w:id="70931578" w:edGrp="everyone" w:colFirst="1" w:colLast="1"/>
            <w:permStart w:id="1814389999" w:edGrp="everyone" w:colFirst="2" w:colLast="2"/>
            <w:r w:rsidRPr="00E25836">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fraudulently or negligently misrepresenting information required for the verification of the absence of grounds for exclusion or the fulfilment of selection criteria or in the performance of a contract;</w:t>
            </w:r>
            <w:bookmarkEnd w:id="10"/>
          </w:p>
          <w:p w14:paraId="65868CC0"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75D27C7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26FE9FF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D797A96" w14:textId="77777777" w:rsidTr="00B12BB9">
        <w:tc>
          <w:tcPr>
            <w:tcW w:w="8472" w:type="dxa"/>
            <w:shd w:val="clear" w:color="auto" w:fill="auto"/>
          </w:tcPr>
          <w:p w14:paraId="2CE61FBA" w14:textId="77777777" w:rsidR="00D36792" w:rsidRPr="00E25836" w:rsidRDefault="00D36792" w:rsidP="00B12BB9">
            <w:pPr>
              <w:pStyle w:val="Text1"/>
              <w:spacing w:before="40" w:after="40"/>
              <w:ind w:left="709"/>
              <w:rPr>
                <w:rFonts w:ascii="Arial" w:hAnsi="Arial" w:cs="Arial"/>
                <w:noProof/>
                <w:sz w:val="20"/>
                <w:szCs w:val="20"/>
              </w:rPr>
            </w:pPr>
            <w:bookmarkStart w:id="11" w:name="_DV_C369"/>
            <w:permStart w:id="1877281881" w:edGrp="everyone" w:colFirst="1" w:colLast="1"/>
            <w:permStart w:id="744842851" w:edGrp="everyone" w:colFirst="2" w:colLast="2"/>
            <w:permEnd w:id="70931578"/>
            <w:permEnd w:id="1814389999"/>
            <w:r w:rsidRPr="00E25836">
              <w:rPr>
                <w:rFonts w:ascii="Arial" w:hAnsi="Arial" w:cs="Arial"/>
                <w:color w:val="000000"/>
                <w:sz w:val="20"/>
                <w:szCs w:val="20"/>
              </w:rPr>
              <w:lastRenderedPageBreak/>
              <w:t>(ii) entering into agreement with other persons with the aim of distorting competition;</w:t>
            </w:r>
            <w:bookmarkEnd w:id="11"/>
          </w:p>
        </w:tc>
        <w:tc>
          <w:tcPr>
            <w:tcW w:w="670" w:type="dxa"/>
            <w:shd w:val="clear" w:color="auto" w:fill="auto"/>
          </w:tcPr>
          <w:p w14:paraId="135BE23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701071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5124870" w14:textId="77777777" w:rsidTr="00B12BB9">
        <w:tc>
          <w:tcPr>
            <w:tcW w:w="8472" w:type="dxa"/>
            <w:shd w:val="clear" w:color="auto" w:fill="auto"/>
          </w:tcPr>
          <w:p w14:paraId="08608AB0" w14:textId="77777777" w:rsidR="00D36792" w:rsidRPr="00E25836" w:rsidRDefault="00D36792" w:rsidP="00B12BB9">
            <w:pPr>
              <w:pStyle w:val="Text1"/>
              <w:spacing w:before="40" w:after="40"/>
              <w:ind w:left="709"/>
              <w:rPr>
                <w:rFonts w:ascii="Arial" w:hAnsi="Arial" w:cs="Arial"/>
                <w:noProof/>
                <w:sz w:val="20"/>
                <w:szCs w:val="20"/>
              </w:rPr>
            </w:pPr>
            <w:bookmarkStart w:id="12" w:name="_DV_C371"/>
            <w:permStart w:id="1729907919" w:edGrp="everyone" w:colFirst="1" w:colLast="1"/>
            <w:permStart w:id="1554931116" w:edGrp="everyone" w:colFirst="2" w:colLast="2"/>
            <w:permEnd w:id="1877281881"/>
            <w:permEnd w:id="744842851"/>
            <w:r w:rsidRPr="00E25836">
              <w:rPr>
                <w:rFonts w:ascii="Arial" w:hAnsi="Arial" w:cs="Arial"/>
                <w:color w:val="000000"/>
                <w:sz w:val="20"/>
                <w:szCs w:val="20"/>
              </w:rPr>
              <w:t>(iii) violating intellectual property rights;</w:t>
            </w:r>
            <w:bookmarkEnd w:id="12"/>
          </w:p>
        </w:tc>
        <w:tc>
          <w:tcPr>
            <w:tcW w:w="670" w:type="dxa"/>
            <w:shd w:val="clear" w:color="auto" w:fill="auto"/>
          </w:tcPr>
          <w:p w14:paraId="7AB52C4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137044F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7319CCC0" w14:textId="77777777" w:rsidTr="00B12BB9">
        <w:tc>
          <w:tcPr>
            <w:tcW w:w="8472" w:type="dxa"/>
            <w:shd w:val="clear" w:color="auto" w:fill="auto"/>
          </w:tcPr>
          <w:p w14:paraId="3971DDEF" w14:textId="77777777" w:rsidR="00D36792" w:rsidRPr="00E25836" w:rsidRDefault="00D36792" w:rsidP="00B12BB9">
            <w:pPr>
              <w:pStyle w:val="Text1"/>
              <w:spacing w:before="40" w:after="40"/>
              <w:ind w:left="709"/>
              <w:rPr>
                <w:rFonts w:ascii="Arial" w:hAnsi="Arial" w:cs="Arial"/>
                <w:noProof/>
                <w:sz w:val="20"/>
                <w:szCs w:val="20"/>
              </w:rPr>
            </w:pPr>
            <w:bookmarkStart w:id="13" w:name="_DV_C372"/>
            <w:permStart w:id="273759085" w:edGrp="everyone" w:colFirst="1" w:colLast="1"/>
            <w:permStart w:id="1004812439" w:edGrp="everyone" w:colFirst="2" w:colLast="2"/>
            <w:permEnd w:id="1729907919"/>
            <w:permEnd w:id="1554931116"/>
            <w:r w:rsidRPr="00E25836">
              <w:rPr>
                <w:rFonts w:ascii="Arial" w:hAnsi="Arial" w:cs="Arial"/>
                <w:color w:val="000000"/>
                <w:sz w:val="20"/>
                <w:szCs w:val="20"/>
              </w:rPr>
              <w:t>(iv) attempting to influence the decision-making process of the contracting authority during the award procedure;</w:t>
            </w:r>
            <w:bookmarkEnd w:id="13"/>
          </w:p>
        </w:tc>
        <w:tc>
          <w:tcPr>
            <w:tcW w:w="670" w:type="dxa"/>
            <w:shd w:val="clear" w:color="auto" w:fill="auto"/>
          </w:tcPr>
          <w:p w14:paraId="605BED38"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1A85D8D"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DAE3A58" w14:textId="77777777" w:rsidTr="00B12BB9">
        <w:tc>
          <w:tcPr>
            <w:tcW w:w="8472" w:type="dxa"/>
            <w:shd w:val="clear" w:color="auto" w:fill="auto"/>
          </w:tcPr>
          <w:p w14:paraId="3FD0DC7C" w14:textId="77777777" w:rsidR="00D36792" w:rsidRPr="00E25836" w:rsidRDefault="00D36792" w:rsidP="00B12BB9">
            <w:pPr>
              <w:pStyle w:val="Text1"/>
              <w:spacing w:before="40" w:after="40"/>
              <w:ind w:left="709"/>
              <w:rPr>
                <w:rFonts w:ascii="Arial" w:hAnsi="Arial" w:cs="Arial"/>
                <w:color w:val="000000"/>
                <w:sz w:val="20"/>
                <w:szCs w:val="20"/>
              </w:rPr>
            </w:pPr>
            <w:bookmarkStart w:id="14" w:name="_DV_C373"/>
            <w:permStart w:id="1548573337" w:edGrp="everyone" w:colFirst="1" w:colLast="1"/>
            <w:permStart w:id="2140548675" w:edGrp="everyone" w:colFirst="2" w:colLast="2"/>
            <w:permEnd w:id="273759085"/>
            <w:permEnd w:id="1004812439"/>
            <w:r w:rsidRPr="00E25836">
              <w:rPr>
                <w:rFonts w:ascii="Arial" w:hAnsi="Arial" w:cs="Arial"/>
                <w:color w:val="000000"/>
                <w:sz w:val="20"/>
                <w:szCs w:val="20"/>
                <w:lang w:eastAsia="en-GB"/>
              </w:rPr>
              <w:t>(v) attempting to obtain confidential information that may confer upon it undue advantages in the award procedure</w:t>
            </w:r>
            <w:bookmarkEnd w:id="14"/>
            <w:r w:rsidRPr="00E25836">
              <w:rPr>
                <w:rFonts w:ascii="Arial" w:hAnsi="Arial" w:cs="Arial"/>
                <w:b/>
                <w:i/>
                <w:color w:val="000000"/>
                <w:sz w:val="20"/>
                <w:szCs w:val="20"/>
                <w:lang w:eastAsia="en-GB"/>
              </w:rPr>
              <w:t xml:space="preserve">; </w:t>
            </w:r>
          </w:p>
        </w:tc>
        <w:tc>
          <w:tcPr>
            <w:tcW w:w="670" w:type="dxa"/>
            <w:shd w:val="clear" w:color="auto" w:fill="auto"/>
          </w:tcPr>
          <w:p w14:paraId="4AA748E7"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0EA4A72E"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r>
      <w:permEnd w:id="1548573337"/>
      <w:permEnd w:id="2140548675"/>
      <w:tr w:rsidR="00D36792" w:rsidRPr="00D05645" w14:paraId="6A75139C" w14:textId="77777777" w:rsidTr="00B12BB9">
        <w:tc>
          <w:tcPr>
            <w:tcW w:w="8472" w:type="dxa"/>
            <w:shd w:val="clear" w:color="auto" w:fill="auto"/>
          </w:tcPr>
          <w:p w14:paraId="57010508" w14:textId="77777777" w:rsidR="00D36792" w:rsidRPr="00E25836" w:rsidRDefault="00D36792" w:rsidP="00D36792">
            <w:pPr>
              <w:pStyle w:val="Text1"/>
              <w:numPr>
                <w:ilvl w:val="0"/>
                <w:numId w:val="4"/>
              </w:numPr>
              <w:spacing w:before="40" w:after="40"/>
              <w:ind w:left="357" w:hanging="357"/>
              <w:rPr>
                <w:rFonts w:ascii="Arial" w:hAnsi="Arial" w:cs="Arial"/>
                <w:color w:val="000000"/>
                <w:sz w:val="20"/>
                <w:szCs w:val="20"/>
                <w:lang w:eastAsia="en-GB"/>
              </w:rPr>
            </w:pPr>
            <w:r w:rsidRPr="00E25836">
              <w:rPr>
                <w:rFonts w:ascii="Arial" w:hAnsi="Arial" w:cs="Arial"/>
                <w:noProof/>
                <w:sz w:val="20"/>
                <w:szCs w:val="20"/>
              </w:rPr>
              <w:t>it has been established by a final judgement that the person is guilty of any of the following:</w:t>
            </w:r>
          </w:p>
          <w:p w14:paraId="00012960" w14:textId="77777777" w:rsidR="00D05645" w:rsidRPr="00E25836" w:rsidRDefault="00D05645" w:rsidP="00E25836">
            <w:pPr>
              <w:pStyle w:val="Text1"/>
              <w:spacing w:before="40" w:after="40"/>
              <w:ind w:left="357"/>
              <w:rPr>
                <w:rFonts w:ascii="Arial" w:hAnsi="Arial" w:cs="Arial"/>
                <w:color w:val="000000"/>
                <w:sz w:val="20"/>
                <w:szCs w:val="20"/>
                <w:lang w:eastAsia="en-GB"/>
              </w:rPr>
            </w:pPr>
          </w:p>
        </w:tc>
        <w:tc>
          <w:tcPr>
            <w:tcW w:w="1283" w:type="dxa"/>
            <w:gridSpan w:val="2"/>
            <w:shd w:val="clear" w:color="auto" w:fill="auto"/>
          </w:tcPr>
          <w:p w14:paraId="479CEE77" w14:textId="77777777" w:rsidR="00D36792" w:rsidRPr="00E25836" w:rsidRDefault="00D36792" w:rsidP="00B12BB9">
            <w:pPr>
              <w:spacing w:before="240" w:after="120"/>
              <w:rPr>
                <w:rFonts w:ascii="Arial" w:hAnsi="Arial" w:cs="Arial"/>
                <w:noProof/>
                <w:sz w:val="20"/>
              </w:rPr>
            </w:pPr>
          </w:p>
        </w:tc>
      </w:tr>
      <w:tr w:rsidR="00D36792" w:rsidRPr="00D05645" w14:paraId="60E3C0ED" w14:textId="77777777" w:rsidTr="00B12BB9">
        <w:tc>
          <w:tcPr>
            <w:tcW w:w="8472" w:type="dxa"/>
            <w:shd w:val="clear" w:color="auto" w:fill="auto"/>
          </w:tcPr>
          <w:p w14:paraId="5D2AF2CC" w14:textId="77777777" w:rsidR="00D36792" w:rsidRDefault="00D36792" w:rsidP="00B12BB9">
            <w:pPr>
              <w:pStyle w:val="Text1"/>
              <w:spacing w:before="40" w:after="40"/>
              <w:ind w:left="709"/>
              <w:rPr>
                <w:rFonts w:ascii="Arial" w:hAnsi="Arial" w:cs="Arial"/>
                <w:color w:val="000000"/>
                <w:sz w:val="20"/>
                <w:szCs w:val="20"/>
              </w:rPr>
            </w:pPr>
            <w:permStart w:id="1136489317" w:edGrp="everyone" w:colFirst="1" w:colLast="1"/>
            <w:permStart w:id="427587298" w:edGrp="everyone" w:colFirst="2" w:colLast="2"/>
            <w:r w:rsidRPr="00E25836">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fraud, within the meaning of Article 1 of the Convention on the protection of the European Communities' financial interests, drawn up by the Council Act of 26 July 1995</w:t>
            </w:r>
            <w:bookmarkStart w:id="15" w:name="_DV_C378"/>
            <w:r w:rsidRPr="00E25836">
              <w:rPr>
                <w:rFonts w:ascii="Arial" w:hAnsi="Arial" w:cs="Arial"/>
                <w:color w:val="000000"/>
                <w:sz w:val="20"/>
                <w:szCs w:val="20"/>
              </w:rPr>
              <w:t>;</w:t>
            </w:r>
            <w:bookmarkEnd w:id="15"/>
          </w:p>
          <w:p w14:paraId="287E4135"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0E98598F"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05B08B7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C0714A0" w14:textId="77777777" w:rsidTr="00B12BB9">
        <w:tc>
          <w:tcPr>
            <w:tcW w:w="8472" w:type="dxa"/>
            <w:shd w:val="clear" w:color="auto" w:fill="auto"/>
          </w:tcPr>
          <w:p w14:paraId="6DE9316A" w14:textId="77777777" w:rsidR="00D36792" w:rsidRDefault="00D36792" w:rsidP="00B12BB9">
            <w:pPr>
              <w:pStyle w:val="Text1"/>
              <w:spacing w:before="40" w:after="40"/>
              <w:ind w:left="709"/>
              <w:rPr>
                <w:rFonts w:ascii="Arial" w:hAnsi="Arial" w:cs="Arial"/>
                <w:color w:val="000000"/>
                <w:sz w:val="20"/>
                <w:szCs w:val="20"/>
              </w:rPr>
            </w:pPr>
            <w:bookmarkStart w:id="16" w:name="_DV_C379"/>
            <w:permStart w:id="258173268" w:edGrp="everyone" w:colFirst="1" w:colLast="1"/>
            <w:permStart w:id="1068788654" w:edGrp="everyone" w:colFirst="2" w:colLast="2"/>
            <w:permEnd w:id="1136489317"/>
            <w:permEnd w:id="427587298"/>
            <w:r w:rsidRPr="00E25836">
              <w:rPr>
                <w:rFonts w:ascii="Arial" w:hAnsi="Arial" w:cs="Arial"/>
                <w:color w:val="000000"/>
                <w:sz w:val="20"/>
                <w:szCs w:val="20"/>
              </w:rPr>
              <w:t>(ii) corruption, as defined in Article 3 of the Convention on the fight against corruption involving officials of the European Communities or officials of EU Member States</w:t>
            </w:r>
            <w:bookmarkStart w:id="17" w:name="_DV_C381"/>
            <w:bookmarkEnd w:id="16"/>
            <w:r w:rsidRPr="00E25836">
              <w:rPr>
                <w:rFonts w:ascii="Arial" w:hAnsi="Arial" w:cs="Arial"/>
                <w:color w:val="000000"/>
                <w:sz w:val="20"/>
                <w:szCs w:val="20"/>
              </w:rPr>
              <w:t>, drawn up by the Council Act of 26 May 1997, and in Article 2(1) of Council Framework Decision 2003/568/JHA</w:t>
            </w:r>
            <w:bookmarkStart w:id="18" w:name="_DV_C383"/>
            <w:bookmarkEnd w:id="17"/>
            <w:r w:rsidRPr="00E25836">
              <w:rPr>
                <w:rFonts w:ascii="Arial" w:hAnsi="Arial" w:cs="Arial"/>
                <w:color w:val="000000"/>
                <w:sz w:val="20"/>
                <w:szCs w:val="20"/>
              </w:rPr>
              <w:t>, as well as corruption as defined in the legal provisions of the country where the contracting authority is located, the country in which the person is established or the country of the performance of the contract;</w:t>
            </w:r>
            <w:bookmarkEnd w:id="18"/>
          </w:p>
          <w:p w14:paraId="1C6D3CBC"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25BFBCB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7B73F6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454B517D" w14:textId="77777777" w:rsidTr="00B12BB9">
        <w:tc>
          <w:tcPr>
            <w:tcW w:w="8472" w:type="dxa"/>
            <w:shd w:val="clear" w:color="auto" w:fill="auto"/>
          </w:tcPr>
          <w:p w14:paraId="26199C28" w14:textId="77777777" w:rsidR="00D36792" w:rsidRDefault="00D36792" w:rsidP="00B12BB9">
            <w:pPr>
              <w:pStyle w:val="Text1"/>
              <w:spacing w:before="40" w:after="40"/>
              <w:ind w:left="709"/>
              <w:rPr>
                <w:rFonts w:ascii="Arial" w:hAnsi="Arial" w:cs="Arial"/>
                <w:color w:val="000000"/>
                <w:sz w:val="20"/>
                <w:szCs w:val="20"/>
                <w:lang w:eastAsia="en-GB"/>
              </w:rPr>
            </w:pPr>
            <w:bookmarkStart w:id="19" w:name="_DV_C384"/>
            <w:permStart w:id="910438067" w:edGrp="everyone" w:colFirst="1" w:colLast="1"/>
            <w:permStart w:id="866587780" w:edGrp="everyone" w:colFirst="2" w:colLast="2"/>
            <w:permEnd w:id="258173268"/>
            <w:permEnd w:id="1068788654"/>
            <w:r w:rsidRPr="00E25836">
              <w:rPr>
                <w:rFonts w:ascii="Arial" w:hAnsi="Arial" w:cs="Arial"/>
                <w:color w:val="000000"/>
                <w:sz w:val="20"/>
                <w:szCs w:val="20"/>
                <w:lang w:eastAsia="en-GB"/>
              </w:rPr>
              <w:t>(iii)</w:t>
            </w:r>
            <w:bookmarkStart w:id="20" w:name="_DV_M250"/>
            <w:bookmarkEnd w:id="19"/>
            <w:bookmarkEnd w:id="20"/>
            <w:r w:rsidRPr="00E25836">
              <w:rPr>
                <w:rFonts w:ascii="Arial" w:hAnsi="Arial" w:cs="Arial"/>
                <w:color w:val="000000"/>
                <w:sz w:val="20"/>
                <w:szCs w:val="20"/>
                <w:lang w:eastAsia="en-GB"/>
              </w:rPr>
              <w:t xml:space="preserve"> participation in a criminal organisation, </w:t>
            </w:r>
            <w:bookmarkStart w:id="21" w:name="_DV_C385"/>
            <w:r w:rsidRPr="00E25836">
              <w:rPr>
                <w:rFonts w:ascii="Arial" w:hAnsi="Arial" w:cs="Arial"/>
                <w:color w:val="000000"/>
                <w:sz w:val="20"/>
                <w:szCs w:val="20"/>
                <w:lang w:eastAsia="en-GB"/>
              </w:rPr>
              <w:t>as defined in Article 2 of Council Framework Decision 2008/841/JHA</w:t>
            </w:r>
            <w:bookmarkStart w:id="22" w:name="_DV_C387"/>
            <w:bookmarkEnd w:id="21"/>
            <w:r w:rsidRPr="00E25836">
              <w:rPr>
                <w:rFonts w:ascii="Arial" w:hAnsi="Arial" w:cs="Arial"/>
                <w:color w:val="000000"/>
                <w:sz w:val="20"/>
                <w:szCs w:val="20"/>
                <w:lang w:eastAsia="en-GB"/>
              </w:rPr>
              <w:t>;</w:t>
            </w:r>
            <w:bookmarkEnd w:id="22"/>
          </w:p>
          <w:p w14:paraId="16AF144C"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55AA56BD"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02CE742B"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29A340DF" w14:textId="77777777" w:rsidTr="00B12BB9">
        <w:tc>
          <w:tcPr>
            <w:tcW w:w="8472" w:type="dxa"/>
            <w:shd w:val="clear" w:color="auto" w:fill="auto"/>
          </w:tcPr>
          <w:p w14:paraId="3F886CB1" w14:textId="77777777" w:rsidR="00D36792" w:rsidRDefault="00D36792" w:rsidP="00B12BB9">
            <w:pPr>
              <w:pStyle w:val="Text1"/>
              <w:spacing w:before="40" w:after="40"/>
              <w:ind w:left="709"/>
              <w:rPr>
                <w:rFonts w:ascii="Arial" w:hAnsi="Arial" w:cs="Arial"/>
                <w:color w:val="000000"/>
                <w:sz w:val="20"/>
                <w:szCs w:val="20"/>
              </w:rPr>
            </w:pPr>
            <w:permStart w:id="106380978" w:edGrp="everyone" w:colFirst="1" w:colLast="1"/>
            <w:permStart w:id="450912429" w:edGrp="everyone" w:colFirst="2" w:colLast="2"/>
            <w:permEnd w:id="910438067"/>
            <w:permEnd w:id="866587780"/>
            <w:r w:rsidRPr="00E25836">
              <w:rPr>
                <w:rFonts w:ascii="Arial" w:hAnsi="Arial" w:cs="Arial"/>
                <w:color w:val="000000"/>
                <w:sz w:val="20"/>
                <w:szCs w:val="20"/>
              </w:rPr>
              <w:t>iv)</w:t>
            </w:r>
            <w:bookmarkStart w:id="23" w:name="_DV_M251"/>
            <w:bookmarkEnd w:id="23"/>
            <w:r w:rsidRPr="00E25836">
              <w:rPr>
                <w:rFonts w:ascii="Arial" w:hAnsi="Arial" w:cs="Arial"/>
                <w:color w:val="000000"/>
                <w:sz w:val="20"/>
                <w:szCs w:val="20"/>
              </w:rPr>
              <w:t xml:space="preserve"> </w:t>
            </w:r>
            <w:r w:rsidRPr="00E25836">
              <w:rPr>
                <w:rFonts w:ascii="Arial" w:hAnsi="Arial" w:cs="Arial"/>
                <w:bCs/>
                <w:iCs/>
                <w:sz w:val="20"/>
                <w:szCs w:val="20"/>
              </w:rPr>
              <w:t>money laundering</w:t>
            </w:r>
            <w:bookmarkStart w:id="24" w:name="_DV_C391"/>
            <w:r w:rsidRPr="00E25836">
              <w:rPr>
                <w:rFonts w:ascii="Arial" w:hAnsi="Arial" w:cs="Arial"/>
                <w:color w:val="000000"/>
                <w:sz w:val="20"/>
                <w:szCs w:val="20"/>
              </w:rPr>
              <w:t xml:space="preserve"> or</w:t>
            </w:r>
            <w:bookmarkStart w:id="25" w:name="_DV_M252"/>
            <w:bookmarkEnd w:id="24"/>
            <w:bookmarkEnd w:id="25"/>
            <w:r w:rsidRPr="00E25836">
              <w:rPr>
                <w:rFonts w:ascii="Arial" w:hAnsi="Arial" w:cs="Arial"/>
                <w:bCs/>
                <w:iCs/>
                <w:sz w:val="20"/>
                <w:szCs w:val="20"/>
              </w:rPr>
              <w:t xml:space="preserve"> terrorist financing,</w:t>
            </w:r>
            <w:r w:rsidRPr="00E25836">
              <w:rPr>
                <w:rFonts w:ascii="Arial" w:hAnsi="Arial" w:cs="Arial"/>
                <w:sz w:val="20"/>
                <w:szCs w:val="20"/>
              </w:rPr>
              <w:t xml:space="preserve"> </w:t>
            </w:r>
            <w:bookmarkStart w:id="26" w:name="_DV_C392"/>
            <w:r w:rsidRPr="00E25836">
              <w:rPr>
                <w:rFonts w:ascii="Arial" w:hAnsi="Arial" w:cs="Arial"/>
                <w:color w:val="000000"/>
                <w:sz w:val="20"/>
                <w:szCs w:val="20"/>
              </w:rPr>
              <w:t>as defined in Article 1 of Directive 2005/60/EC of the European Parliament and of the Council</w:t>
            </w:r>
            <w:bookmarkStart w:id="27" w:name="_DV_C394"/>
            <w:bookmarkEnd w:id="26"/>
            <w:r w:rsidRPr="00E25836">
              <w:rPr>
                <w:rFonts w:ascii="Arial" w:hAnsi="Arial" w:cs="Arial"/>
                <w:color w:val="000000"/>
                <w:sz w:val="20"/>
                <w:szCs w:val="20"/>
              </w:rPr>
              <w:t>;</w:t>
            </w:r>
            <w:bookmarkEnd w:id="27"/>
          </w:p>
          <w:p w14:paraId="75820745"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185DD14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6231C018"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3B48CDEC" w14:textId="77777777" w:rsidTr="00B12BB9">
        <w:tc>
          <w:tcPr>
            <w:tcW w:w="8472" w:type="dxa"/>
            <w:shd w:val="clear" w:color="auto" w:fill="auto"/>
          </w:tcPr>
          <w:p w14:paraId="6FBEAB0C" w14:textId="77777777" w:rsidR="00D36792" w:rsidRDefault="00D36792" w:rsidP="00B12BB9">
            <w:pPr>
              <w:pStyle w:val="Text1"/>
              <w:spacing w:before="40" w:after="40"/>
              <w:ind w:left="709"/>
              <w:rPr>
                <w:rFonts w:ascii="Arial" w:hAnsi="Arial" w:cs="Arial"/>
                <w:color w:val="000000"/>
                <w:sz w:val="20"/>
                <w:szCs w:val="20"/>
              </w:rPr>
            </w:pPr>
            <w:bookmarkStart w:id="28" w:name="_DV_C395"/>
            <w:permStart w:id="1472276210" w:edGrp="everyone" w:colFirst="1" w:colLast="1"/>
            <w:permStart w:id="1162108238" w:edGrp="everyone" w:colFirst="2" w:colLast="2"/>
            <w:permEnd w:id="106380978"/>
            <w:permEnd w:id="450912429"/>
            <w:r w:rsidRPr="00E25836">
              <w:rPr>
                <w:rFonts w:ascii="Arial" w:hAnsi="Arial" w:cs="Arial"/>
                <w:color w:val="000000"/>
                <w:sz w:val="20"/>
                <w:szCs w:val="20"/>
              </w:rPr>
              <w:t xml:space="preserve">(v) </w:t>
            </w:r>
            <w:bookmarkStart w:id="29" w:name="_DV_M253"/>
            <w:bookmarkEnd w:id="28"/>
            <w:bookmarkEnd w:id="29"/>
            <w:r w:rsidRPr="00E25836">
              <w:rPr>
                <w:rFonts w:ascii="Arial" w:hAnsi="Arial" w:cs="Arial"/>
                <w:bCs/>
                <w:iCs/>
                <w:sz w:val="20"/>
                <w:szCs w:val="20"/>
              </w:rPr>
              <w:t>terrorist-related offences</w:t>
            </w:r>
            <w:bookmarkStart w:id="30" w:name="_DV_C397"/>
            <w:r w:rsidRPr="00E25836">
              <w:rPr>
                <w:rFonts w:ascii="Arial" w:hAnsi="Arial" w:cs="Arial"/>
                <w:color w:val="000000"/>
                <w:sz w:val="20"/>
                <w:szCs w:val="20"/>
              </w:rPr>
              <w:t xml:space="preserve"> or offences linked to terrorist activities, as defined in Articles 1 and 3 of Council Framework Decision 2002/475/JHA</w:t>
            </w:r>
            <w:bookmarkStart w:id="31" w:name="_DV_C399"/>
            <w:bookmarkEnd w:id="30"/>
            <w:r w:rsidRPr="00E25836">
              <w:rPr>
                <w:rFonts w:ascii="Arial" w:hAnsi="Arial" w:cs="Arial"/>
                <w:color w:val="000000"/>
                <w:sz w:val="20"/>
                <w:szCs w:val="20"/>
              </w:rPr>
              <w:t>, respectively, or inciting, aiding, abetting or attempting to commit such offences, as referred to in Article 4 of that Decision;</w:t>
            </w:r>
            <w:bookmarkEnd w:id="31"/>
          </w:p>
          <w:p w14:paraId="76FC70EB"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4D84D34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7BA9C71E"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8FB0BE3" w14:textId="77777777" w:rsidTr="00B12BB9">
        <w:tc>
          <w:tcPr>
            <w:tcW w:w="8472" w:type="dxa"/>
            <w:shd w:val="clear" w:color="auto" w:fill="auto"/>
          </w:tcPr>
          <w:p w14:paraId="00B4E905" w14:textId="77777777" w:rsidR="00D36792" w:rsidRDefault="00D36792" w:rsidP="00B12BB9">
            <w:pPr>
              <w:pStyle w:val="Text1"/>
              <w:spacing w:before="40" w:after="40"/>
              <w:ind w:left="709"/>
              <w:rPr>
                <w:rFonts w:ascii="Arial" w:hAnsi="Arial" w:cs="Arial"/>
                <w:color w:val="000000"/>
                <w:sz w:val="20"/>
                <w:szCs w:val="20"/>
              </w:rPr>
            </w:pPr>
            <w:bookmarkStart w:id="32" w:name="_DV_C400"/>
            <w:permStart w:id="1805090086" w:edGrp="everyone" w:colFirst="1" w:colLast="1"/>
            <w:permStart w:id="2087668600" w:edGrp="everyone" w:colFirst="2" w:colLast="2"/>
            <w:permEnd w:id="1472276210"/>
            <w:permEnd w:id="1162108238"/>
            <w:r w:rsidRPr="00E25836">
              <w:rPr>
                <w:rFonts w:ascii="Arial" w:hAnsi="Arial" w:cs="Arial"/>
                <w:color w:val="000000"/>
                <w:sz w:val="20"/>
                <w:szCs w:val="20"/>
              </w:rPr>
              <w:t xml:space="preserve">(vi) </w:t>
            </w:r>
            <w:bookmarkStart w:id="33" w:name="_DV_M254"/>
            <w:bookmarkEnd w:id="32"/>
            <w:bookmarkEnd w:id="33"/>
            <w:r w:rsidRPr="00E25836">
              <w:rPr>
                <w:rFonts w:ascii="Arial" w:hAnsi="Arial" w:cs="Arial"/>
                <w:bCs/>
                <w:iCs/>
                <w:sz w:val="20"/>
                <w:szCs w:val="20"/>
              </w:rPr>
              <w:t>child labour or other forms of trafficking in human beings</w:t>
            </w:r>
            <w:r w:rsidRPr="00E25836">
              <w:rPr>
                <w:rFonts w:ascii="Arial" w:hAnsi="Arial" w:cs="Arial"/>
                <w:sz w:val="20"/>
                <w:szCs w:val="20"/>
              </w:rPr>
              <w:t xml:space="preserve"> </w:t>
            </w:r>
            <w:bookmarkStart w:id="34" w:name="_DV_C402"/>
            <w:r w:rsidRPr="00E25836">
              <w:rPr>
                <w:rFonts w:ascii="Arial" w:hAnsi="Arial" w:cs="Arial"/>
                <w:color w:val="000000"/>
                <w:sz w:val="20"/>
                <w:szCs w:val="20"/>
              </w:rPr>
              <w:t>as defined in Article 2 of Directive 2011/36/EU of the European Parliament and of the Council</w:t>
            </w:r>
            <w:bookmarkStart w:id="35" w:name="_DV_C404"/>
            <w:bookmarkEnd w:id="34"/>
            <w:r w:rsidRPr="00E25836">
              <w:rPr>
                <w:rFonts w:ascii="Arial" w:hAnsi="Arial" w:cs="Arial"/>
                <w:color w:val="000000"/>
                <w:sz w:val="20"/>
                <w:szCs w:val="20"/>
              </w:rPr>
              <w:t>;</w:t>
            </w:r>
            <w:bookmarkEnd w:id="35"/>
          </w:p>
          <w:p w14:paraId="7310B2AB" w14:textId="77777777" w:rsidR="00D05645" w:rsidRPr="00E25836" w:rsidRDefault="00D05645" w:rsidP="00B12BB9">
            <w:pPr>
              <w:pStyle w:val="Text1"/>
              <w:spacing w:before="40" w:after="40"/>
              <w:ind w:left="709"/>
              <w:rPr>
                <w:rFonts w:ascii="Arial" w:hAnsi="Arial" w:cs="Arial"/>
                <w:color w:val="000000"/>
                <w:sz w:val="20"/>
                <w:szCs w:val="20"/>
              </w:rPr>
            </w:pPr>
          </w:p>
        </w:tc>
        <w:tc>
          <w:tcPr>
            <w:tcW w:w="670" w:type="dxa"/>
            <w:shd w:val="clear" w:color="auto" w:fill="auto"/>
          </w:tcPr>
          <w:p w14:paraId="62A3457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2CAC4C62"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BCF8D21" w14:textId="77777777" w:rsidTr="00B12BB9">
        <w:tc>
          <w:tcPr>
            <w:tcW w:w="8472" w:type="dxa"/>
            <w:shd w:val="clear" w:color="auto" w:fill="auto"/>
          </w:tcPr>
          <w:p w14:paraId="375C0975" w14:textId="77777777" w:rsidR="00D36792" w:rsidRPr="00E25836" w:rsidRDefault="00D36792" w:rsidP="00D36792">
            <w:pPr>
              <w:pStyle w:val="Text1"/>
              <w:numPr>
                <w:ilvl w:val="0"/>
                <w:numId w:val="4"/>
              </w:numPr>
              <w:spacing w:before="40" w:after="40"/>
              <w:rPr>
                <w:rFonts w:ascii="Arial" w:hAnsi="Arial" w:cs="Arial"/>
                <w:color w:val="000000"/>
                <w:sz w:val="20"/>
                <w:szCs w:val="20"/>
              </w:rPr>
            </w:pPr>
            <w:permStart w:id="1038618162" w:edGrp="everyone" w:colFirst="1" w:colLast="1"/>
            <w:permStart w:id="562245211" w:edGrp="everyone" w:colFirst="2" w:colLast="2"/>
            <w:permEnd w:id="1805090086"/>
            <w:permEnd w:id="2087668600"/>
            <w:r w:rsidRPr="00E25836">
              <w:rPr>
                <w:rFonts w:ascii="Arial" w:hAnsi="Arial" w:cs="Arial"/>
                <w:noProof/>
                <w:sz w:val="20"/>
                <w:szCs w:val="20"/>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p w14:paraId="0203FDD4" w14:textId="77777777" w:rsidR="00D05645" w:rsidRPr="00E25836" w:rsidRDefault="00D05645" w:rsidP="00E25836">
            <w:pPr>
              <w:pStyle w:val="Text1"/>
              <w:spacing w:before="40" w:after="40"/>
              <w:ind w:left="360"/>
              <w:rPr>
                <w:rFonts w:ascii="Arial" w:hAnsi="Arial" w:cs="Arial"/>
                <w:color w:val="000000"/>
                <w:sz w:val="20"/>
                <w:szCs w:val="20"/>
              </w:rPr>
            </w:pPr>
          </w:p>
        </w:tc>
        <w:tc>
          <w:tcPr>
            <w:tcW w:w="670" w:type="dxa"/>
            <w:shd w:val="clear" w:color="auto" w:fill="auto"/>
          </w:tcPr>
          <w:p w14:paraId="6E2D52E1"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5BD169A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E01D5B7" w14:textId="77777777" w:rsidTr="00B12BB9">
        <w:tc>
          <w:tcPr>
            <w:tcW w:w="8472" w:type="dxa"/>
            <w:shd w:val="clear" w:color="auto" w:fill="auto"/>
          </w:tcPr>
          <w:p w14:paraId="60E3A086" w14:textId="77777777" w:rsidR="00D36792" w:rsidRPr="00E25836" w:rsidRDefault="00D36792" w:rsidP="00D36792">
            <w:pPr>
              <w:pStyle w:val="Text1"/>
              <w:numPr>
                <w:ilvl w:val="0"/>
                <w:numId w:val="4"/>
              </w:numPr>
              <w:spacing w:before="40" w:after="40"/>
              <w:rPr>
                <w:rFonts w:ascii="Arial" w:hAnsi="Arial" w:cs="Arial"/>
                <w:noProof/>
                <w:sz w:val="20"/>
                <w:szCs w:val="20"/>
              </w:rPr>
            </w:pPr>
            <w:bookmarkStart w:id="36" w:name="_DV_C410"/>
            <w:permStart w:id="104162327" w:edGrp="everyone" w:colFirst="1" w:colLast="1"/>
            <w:permStart w:id="1295799503" w:edGrp="everyone" w:colFirst="2" w:colLast="2"/>
            <w:permEnd w:id="1038618162"/>
            <w:permEnd w:id="562245211"/>
            <w:r w:rsidRPr="00E25836">
              <w:rPr>
                <w:rFonts w:ascii="Arial" w:hAnsi="Arial" w:cs="Arial"/>
                <w:color w:val="000000"/>
                <w:sz w:val="20"/>
                <w:szCs w:val="20"/>
              </w:rPr>
              <w:t xml:space="preserve">it has been established by a final judgment or final administrative decision that the person has committed an irregularity within the meaning of Article 1(2) of Council Regulation (EC, </w:t>
            </w:r>
            <w:proofErr w:type="spellStart"/>
            <w:r w:rsidRPr="00E25836">
              <w:rPr>
                <w:rFonts w:ascii="Arial" w:hAnsi="Arial" w:cs="Arial"/>
                <w:color w:val="000000"/>
                <w:sz w:val="20"/>
                <w:szCs w:val="20"/>
              </w:rPr>
              <w:t>Euratom</w:t>
            </w:r>
            <w:proofErr w:type="spellEnd"/>
            <w:r w:rsidRPr="00E25836">
              <w:rPr>
                <w:rFonts w:ascii="Arial" w:hAnsi="Arial" w:cs="Arial"/>
                <w:color w:val="000000"/>
                <w:sz w:val="20"/>
                <w:szCs w:val="20"/>
              </w:rPr>
              <w:t>) No 2988/95</w:t>
            </w:r>
            <w:bookmarkEnd w:id="36"/>
            <w:r w:rsidRPr="00E25836">
              <w:rPr>
                <w:rFonts w:ascii="Arial" w:hAnsi="Arial" w:cs="Arial"/>
                <w:color w:val="000000"/>
                <w:sz w:val="20"/>
                <w:szCs w:val="20"/>
              </w:rPr>
              <w:t>;</w:t>
            </w:r>
          </w:p>
          <w:p w14:paraId="3465F3D2"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4647880B"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13AF62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404E4CFC" w14:textId="77777777" w:rsidTr="00B12BB9">
        <w:tc>
          <w:tcPr>
            <w:tcW w:w="8472" w:type="dxa"/>
            <w:shd w:val="clear" w:color="auto" w:fill="auto"/>
          </w:tcPr>
          <w:p w14:paraId="77709303" w14:textId="77777777" w:rsidR="00D36792" w:rsidRDefault="00D36792" w:rsidP="00D36792">
            <w:pPr>
              <w:pStyle w:val="Text1"/>
              <w:numPr>
                <w:ilvl w:val="0"/>
                <w:numId w:val="4"/>
              </w:numPr>
              <w:spacing w:before="40" w:after="40"/>
              <w:rPr>
                <w:rFonts w:ascii="Arial" w:hAnsi="Arial" w:cs="Arial"/>
                <w:color w:val="000000"/>
                <w:sz w:val="20"/>
                <w:szCs w:val="20"/>
              </w:rPr>
            </w:pPr>
            <w:permStart w:id="404238135" w:edGrp="everyone" w:colFirst="1" w:colLast="1"/>
            <w:permStart w:id="848524366" w:edGrp="everyone" w:colFirst="2" w:colLast="2"/>
            <w:permEnd w:id="104162327"/>
            <w:permEnd w:id="1295799503"/>
            <w:r w:rsidRPr="00E25836">
              <w:rPr>
                <w:rFonts w:ascii="Arial" w:hAnsi="Arial" w:cs="Arial"/>
                <w:color w:val="000000"/>
                <w:sz w:val="20"/>
                <w:szCs w:val="20"/>
              </w:rPr>
              <w:lastRenderedPageBreak/>
              <w:t>for the situations of grave professional misconduct, fraud, corruption, other criminal offences, significant deficiencies in the performance of the contract or irregularity, the applicant is subject to:</w:t>
            </w:r>
          </w:p>
          <w:p w14:paraId="179223E0" w14:textId="77777777" w:rsidR="00D05645" w:rsidRPr="00E25836" w:rsidRDefault="00D05645" w:rsidP="00E25836">
            <w:pPr>
              <w:pStyle w:val="Text1"/>
              <w:spacing w:before="40" w:after="40"/>
              <w:ind w:left="360"/>
              <w:rPr>
                <w:rFonts w:ascii="Arial" w:hAnsi="Arial" w:cs="Arial"/>
                <w:color w:val="000000"/>
                <w:sz w:val="20"/>
                <w:szCs w:val="20"/>
              </w:rPr>
            </w:pPr>
          </w:p>
          <w:p w14:paraId="34C4C982"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5C771121" w14:textId="77777777" w:rsidR="00D05645" w:rsidRPr="00E25836" w:rsidRDefault="00D05645" w:rsidP="00E25836">
            <w:pPr>
              <w:pStyle w:val="Text1"/>
              <w:spacing w:before="40" w:after="40"/>
              <w:ind w:left="709"/>
              <w:rPr>
                <w:rFonts w:ascii="Arial" w:hAnsi="Arial" w:cs="Arial"/>
                <w:color w:val="000000"/>
                <w:sz w:val="20"/>
                <w:szCs w:val="20"/>
              </w:rPr>
            </w:pPr>
          </w:p>
          <w:p w14:paraId="7C735DF5"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non-final administrative decisions which may include disciplinary measures taken by the competent supervisory body responsible for the verification of the application of standards of professional ethics;</w:t>
            </w:r>
          </w:p>
          <w:p w14:paraId="5ED90723" w14:textId="77777777" w:rsidR="00D05645" w:rsidRPr="00E25836" w:rsidRDefault="00D05645" w:rsidP="00E25836">
            <w:pPr>
              <w:pStyle w:val="Text1"/>
              <w:spacing w:before="40" w:after="40"/>
              <w:ind w:left="0"/>
              <w:rPr>
                <w:rFonts w:ascii="Arial" w:hAnsi="Arial" w:cs="Arial"/>
                <w:color w:val="000000"/>
                <w:sz w:val="20"/>
                <w:szCs w:val="20"/>
              </w:rPr>
            </w:pPr>
          </w:p>
          <w:p w14:paraId="70E8891F"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decisions of the ECB, the EIB, the European Investment Fund or international organisations;</w:t>
            </w:r>
          </w:p>
          <w:p w14:paraId="0E997072" w14:textId="77777777" w:rsidR="00D05645" w:rsidRPr="00E25836" w:rsidRDefault="00D05645" w:rsidP="00E25836">
            <w:pPr>
              <w:pStyle w:val="Text1"/>
              <w:spacing w:before="40" w:after="40"/>
              <w:ind w:left="0"/>
              <w:rPr>
                <w:rFonts w:ascii="Arial" w:hAnsi="Arial" w:cs="Arial"/>
                <w:color w:val="000000"/>
                <w:sz w:val="20"/>
                <w:szCs w:val="20"/>
              </w:rPr>
            </w:pPr>
          </w:p>
          <w:p w14:paraId="23E153B0"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decisions of the Commission relating to the infringement of the Union's competition rules or of a national competent authority relating to the infringement of Union or national competition law; or</w:t>
            </w:r>
          </w:p>
          <w:p w14:paraId="32156F41" w14:textId="77777777" w:rsidR="00D05645" w:rsidRPr="00E25836" w:rsidRDefault="00D05645" w:rsidP="00E25836">
            <w:pPr>
              <w:pStyle w:val="Text1"/>
              <w:spacing w:before="40" w:after="40"/>
              <w:ind w:left="0"/>
              <w:rPr>
                <w:rFonts w:ascii="Arial" w:hAnsi="Arial" w:cs="Arial"/>
                <w:color w:val="000000"/>
                <w:sz w:val="20"/>
                <w:szCs w:val="20"/>
              </w:rPr>
            </w:pPr>
          </w:p>
          <w:p w14:paraId="1654504C" w14:textId="77777777" w:rsidR="00D36792" w:rsidRPr="00E25836" w:rsidRDefault="00D36792" w:rsidP="00D36792">
            <w:pPr>
              <w:pStyle w:val="Text1"/>
              <w:numPr>
                <w:ilvl w:val="0"/>
                <w:numId w:val="12"/>
              </w:numPr>
              <w:spacing w:before="40" w:after="40"/>
              <w:ind w:left="709" w:firstLine="0"/>
              <w:rPr>
                <w:rFonts w:ascii="Arial" w:hAnsi="Arial" w:cs="Arial"/>
                <w:color w:val="000000"/>
                <w:sz w:val="20"/>
                <w:szCs w:val="20"/>
              </w:rPr>
            </w:pPr>
            <w:proofErr w:type="gramStart"/>
            <w:r w:rsidRPr="00E25836">
              <w:rPr>
                <w:rFonts w:ascii="Arial" w:hAnsi="Arial" w:cs="Arial"/>
                <w:color w:val="000000"/>
                <w:sz w:val="20"/>
                <w:szCs w:val="20"/>
              </w:rPr>
              <w:t>decisions</w:t>
            </w:r>
            <w:proofErr w:type="gramEnd"/>
            <w:r w:rsidRPr="00E25836">
              <w:rPr>
                <w:rFonts w:ascii="Arial" w:hAnsi="Arial" w:cs="Arial"/>
                <w:color w:val="000000"/>
                <w:sz w:val="20"/>
                <w:szCs w:val="20"/>
              </w:rPr>
              <w:t xml:space="preserve"> of exclusion by an authorising officer of an EU institution, of a European office or of an EU agency or body. </w:t>
            </w:r>
          </w:p>
          <w:p w14:paraId="3B99206B" w14:textId="77777777" w:rsidR="00D36792" w:rsidRPr="00E25836" w:rsidRDefault="00D36792" w:rsidP="00B12BB9">
            <w:pPr>
              <w:pStyle w:val="Text1"/>
              <w:spacing w:before="40" w:after="40"/>
              <w:ind w:left="360"/>
              <w:rPr>
                <w:rFonts w:ascii="Arial" w:hAnsi="Arial" w:cs="Arial"/>
                <w:color w:val="000000"/>
                <w:sz w:val="20"/>
                <w:szCs w:val="20"/>
              </w:rPr>
            </w:pPr>
          </w:p>
        </w:tc>
        <w:tc>
          <w:tcPr>
            <w:tcW w:w="670" w:type="dxa"/>
            <w:shd w:val="clear" w:color="auto" w:fill="auto"/>
          </w:tcPr>
          <w:p w14:paraId="7C7D742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73DEAAE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r>
    </w:tbl>
    <w:p w14:paraId="16EC31E5" w14:textId="77777777" w:rsidR="00D36792" w:rsidRPr="00E25836" w:rsidRDefault="00D36792" w:rsidP="00D36792">
      <w:pPr>
        <w:autoSpaceDE w:val="0"/>
        <w:autoSpaceDN w:val="0"/>
        <w:adjustRightInd w:val="0"/>
        <w:rPr>
          <w:rFonts w:ascii="Arial" w:hAnsi="Arial" w:cs="Arial"/>
          <w:noProof/>
          <w:sz w:val="20"/>
        </w:rPr>
      </w:pPr>
      <w:bookmarkStart w:id="37" w:name="_DV_C376"/>
      <w:permEnd w:id="404238135"/>
      <w:permEnd w:id="84852436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36792" w:rsidRPr="00D05645" w14:paraId="7C695E54" w14:textId="77777777" w:rsidTr="00B12BB9">
        <w:tc>
          <w:tcPr>
            <w:tcW w:w="9756" w:type="dxa"/>
            <w:gridSpan w:val="3"/>
            <w:shd w:val="clear" w:color="auto" w:fill="auto"/>
          </w:tcPr>
          <w:p w14:paraId="7E42E991" w14:textId="77777777" w:rsidR="00D36792" w:rsidRPr="00E25836" w:rsidRDefault="00D36792" w:rsidP="00B12BB9">
            <w:pPr>
              <w:spacing w:after="120"/>
              <w:jc w:val="center"/>
              <w:rPr>
                <w:rFonts w:ascii="Arial" w:hAnsi="Arial" w:cs="Arial"/>
                <w:b/>
                <w:noProof/>
                <w:sz w:val="20"/>
              </w:rPr>
            </w:pPr>
            <w:r w:rsidRPr="00E25836">
              <w:rPr>
                <w:rFonts w:ascii="Arial" w:hAnsi="Arial" w:cs="Arial"/>
                <w:b/>
                <w:i/>
                <w:noProof/>
                <w:sz w:val="20"/>
                <w:highlight w:val="lightGray"/>
                <w:u w:val="single"/>
              </w:rPr>
              <w:t>[Only for legal persons other than Member States and local authorities, otherwise delete this table</w:t>
            </w:r>
            <w:r w:rsidRPr="00E25836">
              <w:rPr>
                <w:rFonts w:ascii="Arial" w:hAnsi="Arial" w:cs="Arial"/>
                <w:b/>
                <w:i/>
                <w:noProof/>
                <w:sz w:val="20"/>
              </w:rPr>
              <w:t>]</w:t>
            </w:r>
          </w:p>
          <w:p w14:paraId="43CEF273" w14:textId="56228BA3"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E25836">
              <w:rPr>
                <w:rFonts w:ascii="Arial" w:hAnsi="Arial" w:cs="Arial"/>
                <w:sz w:val="20"/>
              </w:rPr>
              <w:t>(this covers the company directors, members of the management or supervisory bodies, and cases where one natural person holds a majority of shares)</w:t>
            </w:r>
            <w:r w:rsidRPr="00E25836">
              <w:rPr>
                <w:rFonts w:ascii="Arial" w:hAnsi="Arial" w:cs="Arial"/>
                <w:noProof/>
                <w:sz w:val="20"/>
              </w:rPr>
              <w:t xml:space="preserve"> is in one of the following situations or not: </w:t>
            </w:r>
          </w:p>
          <w:p w14:paraId="68075589" w14:textId="77777777" w:rsidR="00D05645" w:rsidRPr="00E25836" w:rsidRDefault="00D05645" w:rsidP="00E25836">
            <w:pPr>
              <w:spacing w:before="40" w:after="40"/>
              <w:ind w:left="502"/>
              <w:rPr>
                <w:rFonts w:ascii="Arial" w:hAnsi="Arial" w:cs="Arial"/>
                <w:noProof/>
                <w:sz w:val="20"/>
              </w:rPr>
            </w:pPr>
          </w:p>
        </w:tc>
      </w:tr>
      <w:tr w:rsidR="00D36792" w:rsidRPr="00D05645" w14:paraId="620A9A74" w14:textId="77777777" w:rsidTr="00B12BB9">
        <w:tc>
          <w:tcPr>
            <w:tcW w:w="8472" w:type="dxa"/>
            <w:shd w:val="clear" w:color="auto" w:fill="auto"/>
            <w:vAlign w:val="center"/>
          </w:tcPr>
          <w:p w14:paraId="7154BC7E" w14:textId="77777777" w:rsidR="00D36792" w:rsidRPr="00E25836" w:rsidRDefault="00D36792" w:rsidP="00B12BB9">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persons with power of representation, decision-making or control over the legal person</w:t>
            </w:r>
          </w:p>
        </w:tc>
        <w:tc>
          <w:tcPr>
            <w:tcW w:w="670" w:type="dxa"/>
            <w:shd w:val="clear" w:color="auto" w:fill="auto"/>
          </w:tcPr>
          <w:p w14:paraId="5AD010E7"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7B2553BE"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r>
      <w:tr w:rsidR="00D36792" w:rsidRPr="00D05645" w14:paraId="0DF04D0C" w14:textId="77777777" w:rsidTr="00B12BB9">
        <w:tc>
          <w:tcPr>
            <w:tcW w:w="8472" w:type="dxa"/>
            <w:shd w:val="clear" w:color="auto" w:fill="auto"/>
            <w:vAlign w:val="center"/>
          </w:tcPr>
          <w:p w14:paraId="4BD44CDA" w14:textId="77777777" w:rsidR="00D36792" w:rsidRPr="00E25836" w:rsidRDefault="00D36792" w:rsidP="00B12BB9">
            <w:pPr>
              <w:pStyle w:val="Text1"/>
              <w:spacing w:before="40" w:after="40"/>
              <w:ind w:left="360"/>
              <w:rPr>
                <w:rFonts w:ascii="Arial" w:hAnsi="Arial" w:cs="Arial"/>
                <w:noProof/>
                <w:sz w:val="20"/>
                <w:szCs w:val="20"/>
              </w:rPr>
            </w:pPr>
            <w:permStart w:id="378889720" w:edGrp="everyone" w:colFirst="1" w:colLast="1"/>
            <w:permStart w:id="409014706" w:edGrp="everyone" w:colFirst="2" w:colLast="2"/>
            <w:r w:rsidRPr="00E25836">
              <w:rPr>
                <w:rFonts w:ascii="Arial" w:hAnsi="Arial" w:cs="Arial"/>
                <w:noProof/>
                <w:sz w:val="20"/>
                <w:szCs w:val="20"/>
              </w:rPr>
              <w:t>Situation (c) above (grave professional misconduct)</w:t>
            </w:r>
          </w:p>
        </w:tc>
        <w:tc>
          <w:tcPr>
            <w:tcW w:w="670" w:type="dxa"/>
            <w:shd w:val="clear" w:color="auto" w:fill="auto"/>
            <w:vAlign w:val="center"/>
          </w:tcPr>
          <w:p w14:paraId="2A95129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33F660E7"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A42B451" w14:textId="77777777" w:rsidTr="00B12BB9">
        <w:tc>
          <w:tcPr>
            <w:tcW w:w="8472" w:type="dxa"/>
            <w:shd w:val="clear" w:color="auto" w:fill="auto"/>
            <w:vAlign w:val="center"/>
          </w:tcPr>
          <w:p w14:paraId="56C871A4" w14:textId="77777777" w:rsidR="00D36792" w:rsidRPr="00E25836" w:rsidRDefault="00D36792" w:rsidP="00B12BB9">
            <w:pPr>
              <w:pStyle w:val="Text1"/>
              <w:spacing w:before="40" w:after="40"/>
              <w:ind w:left="360"/>
              <w:rPr>
                <w:rFonts w:ascii="Arial" w:hAnsi="Arial" w:cs="Arial"/>
                <w:noProof/>
                <w:sz w:val="20"/>
                <w:szCs w:val="20"/>
              </w:rPr>
            </w:pPr>
            <w:permStart w:id="1676281998" w:edGrp="everyone" w:colFirst="1" w:colLast="1"/>
            <w:permStart w:id="987318601" w:edGrp="everyone" w:colFirst="2" w:colLast="2"/>
            <w:permEnd w:id="378889720"/>
            <w:permEnd w:id="409014706"/>
            <w:r w:rsidRPr="00E25836">
              <w:rPr>
                <w:rFonts w:ascii="Arial" w:hAnsi="Arial" w:cs="Arial"/>
                <w:noProof/>
                <w:sz w:val="20"/>
                <w:szCs w:val="20"/>
              </w:rPr>
              <w:t>Situation (d) above (fraud, corruption or other criminal offence)</w:t>
            </w:r>
          </w:p>
        </w:tc>
        <w:tc>
          <w:tcPr>
            <w:tcW w:w="670" w:type="dxa"/>
            <w:shd w:val="clear" w:color="auto" w:fill="auto"/>
            <w:vAlign w:val="center"/>
          </w:tcPr>
          <w:p w14:paraId="62BC87D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75B3B56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0CB4857" w14:textId="77777777" w:rsidTr="00B12BB9">
        <w:tc>
          <w:tcPr>
            <w:tcW w:w="8472" w:type="dxa"/>
            <w:shd w:val="clear" w:color="auto" w:fill="auto"/>
            <w:vAlign w:val="center"/>
          </w:tcPr>
          <w:p w14:paraId="3C0C4BFC" w14:textId="77777777" w:rsidR="00D36792" w:rsidRPr="00E25836" w:rsidRDefault="00D36792" w:rsidP="00B12BB9">
            <w:pPr>
              <w:pStyle w:val="Text1"/>
              <w:spacing w:before="40" w:after="40"/>
              <w:ind w:left="360"/>
              <w:rPr>
                <w:rFonts w:ascii="Arial" w:hAnsi="Arial" w:cs="Arial"/>
                <w:noProof/>
                <w:sz w:val="20"/>
                <w:szCs w:val="20"/>
              </w:rPr>
            </w:pPr>
            <w:permStart w:id="622356083" w:edGrp="everyone" w:colFirst="1" w:colLast="1"/>
            <w:permStart w:id="1968982840" w:edGrp="everyone" w:colFirst="2" w:colLast="2"/>
            <w:permEnd w:id="1676281998"/>
            <w:permEnd w:id="987318601"/>
            <w:r w:rsidRPr="00E25836">
              <w:rPr>
                <w:rFonts w:ascii="Arial" w:hAnsi="Arial" w:cs="Arial"/>
                <w:noProof/>
                <w:sz w:val="20"/>
                <w:szCs w:val="20"/>
              </w:rPr>
              <w:t>Situation (e) above (significant deficiencies in performance of a contract )</w:t>
            </w:r>
          </w:p>
        </w:tc>
        <w:tc>
          <w:tcPr>
            <w:tcW w:w="670" w:type="dxa"/>
            <w:shd w:val="clear" w:color="auto" w:fill="auto"/>
            <w:vAlign w:val="center"/>
          </w:tcPr>
          <w:p w14:paraId="3ECBE41B"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2EFAA651"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99A0D90" w14:textId="77777777" w:rsidTr="00B12BB9">
        <w:tc>
          <w:tcPr>
            <w:tcW w:w="8472" w:type="dxa"/>
            <w:shd w:val="clear" w:color="auto" w:fill="auto"/>
            <w:vAlign w:val="center"/>
          </w:tcPr>
          <w:p w14:paraId="71A3266A" w14:textId="77777777" w:rsidR="00D36792" w:rsidRPr="00E25836" w:rsidRDefault="00D36792" w:rsidP="00B12BB9">
            <w:pPr>
              <w:pStyle w:val="Text1"/>
              <w:spacing w:before="40" w:after="40"/>
              <w:ind w:left="360"/>
              <w:rPr>
                <w:rFonts w:ascii="Arial" w:hAnsi="Arial" w:cs="Arial"/>
                <w:noProof/>
                <w:sz w:val="20"/>
                <w:szCs w:val="20"/>
              </w:rPr>
            </w:pPr>
            <w:permStart w:id="1611401391" w:edGrp="everyone" w:colFirst="1" w:colLast="1"/>
            <w:permStart w:id="1701936388" w:edGrp="everyone" w:colFirst="2" w:colLast="2"/>
            <w:permEnd w:id="622356083"/>
            <w:permEnd w:id="1968982840"/>
            <w:r w:rsidRPr="00E25836">
              <w:rPr>
                <w:rFonts w:ascii="Arial" w:hAnsi="Arial" w:cs="Arial"/>
                <w:noProof/>
                <w:sz w:val="20"/>
                <w:szCs w:val="20"/>
              </w:rPr>
              <w:t>Situation (f) above (irregularity)</w:t>
            </w:r>
          </w:p>
        </w:tc>
        <w:tc>
          <w:tcPr>
            <w:tcW w:w="670" w:type="dxa"/>
            <w:shd w:val="clear" w:color="auto" w:fill="auto"/>
            <w:vAlign w:val="center"/>
          </w:tcPr>
          <w:p w14:paraId="1B05B788"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455E9C2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r>
      <w:permEnd w:id="1611401391"/>
      <w:permEnd w:id="1701936388"/>
    </w:tbl>
    <w:p w14:paraId="06073564" w14:textId="77777777" w:rsidR="00D36792" w:rsidRDefault="00D36792" w:rsidP="00D36792">
      <w:pPr>
        <w:autoSpaceDE w:val="0"/>
        <w:autoSpaceDN w:val="0"/>
        <w:adjustRightInd w:val="0"/>
        <w:rPr>
          <w:rFonts w:ascii="Arial" w:hAnsi="Arial" w:cs="Arial"/>
          <w:noProof/>
          <w:sz w:val="20"/>
        </w:rPr>
      </w:pPr>
    </w:p>
    <w:p w14:paraId="01759524" w14:textId="77777777" w:rsidR="00D05645" w:rsidRDefault="00D05645" w:rsidP="00D36792">
      <w:pPr>
        <w:autoSpaceDE w:val="0"/>
        <w:autoSpaceDN w:val="0"/>
        <w:adjustRightInd w:val="0"/>
        <w:rPr>
          <w:rFonts w:ascii="Arial" w:hAnsi="Arial" w:cs="Arial"/>
          <w:noProof/>
          <w:sz w:val="20"/>
        </w:rPr>
      </w:pPr>
    </w:p>
    <w:p w14:paraId="16E74326" w14:textId="77777777" w:rsidR="00D05645" w:rsidRPr="00E25836" w:rsidRDefault="00D05645" w:rsidP="00D36792">
      <w:pPr>
        <w:autoSpaceDE w:val="0"/>
        <w:autoSpaceDN w:val="0"/>
        <w:adjustRightInd w:val="0"/>
        <w:rPr>
          <w:rFonts w:ascii="Arial" w:hAnsi="Arial" w:cs="Arial"/>
          <w:noProof/>
          <w:sz w:val="20"/>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D36792" w:rsidRPr="00D05645" w14:paraId="2AB5ACB9" w14:textId="77777777" w:rsidTr="00B12BB9">
        <w:tc>
          <w:tcPr>
            <w:tcW w:w="9661" w:type="dxa"/>
            <w:gridSpan w:val="4"/>
          </w:tcPr>
          <w:p w14:paraId="7538071B" w14:textId="77777777"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lastRenderedPageBreak/>
              <w:t xml:space="preserve"> declares whether a natural or legal person that assumes unlimited liability for the debts of the above-mentioned legal person is in one of the following situations or not: </w:t>
            </w:r>
          </w:p>
          <w:p w14:paraId="5D97FC44" w14:textId="77777777" w:rsidR="00D05645" w:rsidRPr="00E25836" w:rsidRDefault="00D05645" w:rsidP="00E25836">
            <w:pPr>
              <w:spacing w:before="40" w:after="40"/>
              <w:ind w:left="502"/>
              <w:rPr>
                <w:rFonts w:ascii="Arial" w:hAnsi="Arial" w:cs="Arial"/>
                <w:noProof/>
                <w:sz w:val="20"/>
              </w:rPr>
            </w:pPr>
          </w:p>
        </w:tc>
      </w:tr>
      <w:tr w:rsidR="00D36792" w:rsidRPr="00D05645" w14:paraId="15BDC413" w14:textId="77777777" w:rsidTr="00B12BB9">
        <w:tc>
          <w:tcPr>
            <w:tcW w:w="7747" w:type="dxa"/>
            <w:shd w:val="clear" w:color="auto" w:fill="auto"/>
            <w:vAlign w:val="center"/>
          </w:tcPr>
          <w:p w14:paraId="16AFFDE4" w14:textId="77777777" w:rsidR="00D36792" w:rsidRPr="00E25836" w:rsidRDefault="00D36792" w:rsidP="00B12BB9">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or legal persons assuming unlimited liability for the debts of the legal person</w:t>
            </w:r>
          </w:p>
        </w:tc>
        <w:tc>
          <w:tcPr>
            <w:tcW w:w="670" w:type="dxa"/>
            <w:shd w:val="clear" w:color="auto" w:fill="auto"/>
          </w:tcPr>
          <w:p w14:paraId="78ABCEA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4" w:type="dxa"/>
          </w:tcPr>
          <w:p w14:paraId="7223805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c>
          <w:tcPr>
            <w:tcW w:w="630" w:type="dxa"/>
            <w:shd w:val="clear" w:color="auto" w:fill="auto"/>
          </w:tcPr>
          <w:p w14:paraId="56FF286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N/A</w:t>
            </w:r>
          </w:p>
        </w:tc>
      </w:tr>
      <w:tr w:rsidR="00D36792" w:rsidRPr="00D05645" w14:paraId="1A512793" w14:textId="77777777" w:rsidTr="00B12BB9">
        <w:tc>
          <w:tcPr>
            <w:tcW w:w="7747" w:type="dxa"/>
            <w:shd w:val="clear" w:color="auto" w:fill="auto"/>
            <w:vAlign w:val="center"/>
          </w:tcPr>
          <w:p w14:paraId="2C17B969" w14:textId="77777777" w:rsidR="00D36792" w:rsidRPr="00E25836" w:rsidRDefault="00D36792" w:rsidP="00B12BB9">
            <w:pPr>
              <w:pStyle w:val="Text1"/>
              <w:spacing w:before="40" w:after="40"/>
              <w:ind w:left="360"/>
              <w:rPr>
                <w:rFonts w:ascii="Arial" w:hAnsi="Arial" w:cs="Arial"/>
                <w:noProof/>
                <w:sz w:val="20"/>
                <w:szCs w:val="20"/>
              </w:rPr>
            </w:pPr>
            <w:permStart w:id="445736930" w:edGrp="everyone" w:colFirst="1" w:colLast="1"/>
            <w:permStart w:id="945446632" w:edGrp="everyone" w:colFirst="2" w:colLast="2"/>
            <w:permStart w:id="6758431" w:edGrp="everyone" w:colFirst="3" w:colLast="3"/>
            <w:r w:rsidRPr="00E25836">
              <w:rPr>
                <w:rFonts w:ascii="Arial" w:hAnsi="Arial" w:cs="Arial"/>
                <w:noProof/>
                <w:sz w:val="20"/>
                <w:szCs w:val="20"/>
              </w:rPr>
              <w:t>Situation (a) above (bankruptcy)</w:t>
            </w:r>
          </w:p>
        </w:tc>
        <w:tc>
          <w:tcPr>
            <w:tcW w:w="670" w:type="dxa"/>
            <w:shd w:val="clear" w:color="auto" w:fill="auto"/>
            <w:vAlign w:val="center"/>
          </w:tcPr>
          <w:p w14:paraId="2530C6F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c>
          <w:tcPr>
            <w:tcW w:w="614" w:type="dxa"/>
          </w:tcPr>
          <w:p w14:paraId="5B4CBE3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c>
          <w:tcPr>
            <w:tcW w:w="630" w:type="dxa"/>
            <w:shd w:val="clear" w:color="auto" w:fill="auto"/>
            <w:vAlign w:val="center"/>
          </w:tcPr>
          <w:p w14:paraId="2A29A2A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F0293D3" w14:textId="77777777" w:rsidTr="00B12BB9">
        <w:tc>
          <w:tcPr>
            <w:tcW w:w="7747" w:type="dxa"/>
            <w:shd w:val="clear" w:color="auto" w:fill="auto"/>
            <w:vAlign w:val="center"/>
          </w:tcPr>
          <w:p w14:paraId="3667FC82" w14:textId="77777777" w:rsidR="00D36792" w:rsidRPr="00E25836" w:rsidRDefault="00D36792" w:rsidP="00B12BB9">
            <w:pPr>
              <w:pStyle w:val="Text1"/>
              <w:spacing w:before="40" w:after="40"/>
              <w:ind w:left="360"/>
              <w:rPr>
                <w:rFonts w:ascii="Arial" w:hAnsi="Arial" w:cs="Arial"/>
                <w:noProof/>
                <w:sz w:val="20"/>
                <w:szCs w:val="20"/>
              </w:rPr>
            </w:pPr>
            <w:permStart w:id="1888358880" w:edGrp="everyone" w:colFirst="1" w:colLast="1"/>
            <w:permStart w:id="664751983" w:edGrp="everyone" w:colFirst="2" w:colLast="2"/>
            <w:permStart w:id="155470445" w:edGrp="everyone" w:colFirst="3" w:colLast="3"/>
            <w:permEnd w:id="445736930"/>
            <w:permEnd w:id="945446632"/>
            <w:permEnd w:id="6758431"/>
            <w:r w:rsidRPr="00E25836">
              <w:rPr>
                <w:rFonts w:ascii="Arial" w:hAnsi="Arial" w:cs="Arial"/>
                <w:noProof/>
                <w:sz w:val="20"/>
                <w:szCs w:val="20"/>
              </w:rPr>
              <w:t>Situation (b) above (breach in payment of taxes or social security contributions)</w:t>
            </w:r>
          </w:p>
        </w:tc>
        <w:tc>
          <w:tcPr>
            <w:tcW w:w="670" w:type="dxa"/>
            <w:shd w:val="clear" w:color="auto" w:fill="auto"/>
            <w:vAlign w:val="center"/>
          </w:tcPr>
          <w:p w14:paraId="4E4ED35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c>
          <w:tcPr>
            <w:tcW w:w="614" w:type="dxa"/>
          </w:tcPr>
          <w:p w14:paraId="410F128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c>
          <w:tcPr>
            <w:tcW w:w="630" w:type="dxa"/>
            <w:shd w:val="clear" w:color="auto" w:fill="auto"/>
            <w:vAlign w:val="center"/>
          </w:tcPr>
          <w:p w14:paraId="7A461E3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r>
      <w:permEnd w:id="1888358880"/>
      <w:permEnd w:id="664751983"/>
      <w:permEnd w:id="155470445"/>
    </w:tbl>
    <w:p w14:paraId="50EDF020" w14:textId="77777777" w:rsidR="00D36792" w:rsidRPr="00E25836" w:rsidRDefault="00D36792" w:rsidP="00D36792">
      <w:pPr>
        <w:autoSpaceDE w:val="0"/>
        <w:autoSpaceDN w:val="0"/>
        <w:adjustRightInd w:val="0"/>
        <w:rPr>
          <w:rFonts w:ascii="Arial" w:hAnsi="Arial" w:cs="Arial"/>
          <w:noProof/>
          <w:sz w:val="20"/>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36792" w:rsidRPr="00D05645" w14:paraId="54ADC067" w14:textId="77777777" w:rsidTr="00B12BB9">
        <w:tc>
          <w:tcPr>
            <w:tcW w:w="9756" w:type="dxa"/>
            <w:gridSpan w:val="3"/>
            <w:shd w:val="clear" w:color="auto" w:fill="auto"/>
          </w:tcPr>
          <w:p w14:paraId="41FB0603" w14:textId="77777777"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 declares whether the above-mentioned person is in one of the following situations or not:</w:t>
            </w:r>
          </w:p>
          <w:p w14:paraId="5321D9CF" w14:textId="77777777" w:rsidR="00D05645" w:rsidRPr="00E25836" w:rsidRDefault="00D05645" w:rsidP="00E25836">
            <w:pPr>
              <w:spacing w:before="40" w:after="40"/>
              <w:ind w:left="502"/>
              <w:rPr>
                <w:rFonts w:ascii="Arial" w:hAnsi="Arial" w:cs="Arial"/>
                <w:noProof/>
                <w:sz w:val="20"/>
              </w:rPr>
            </w:pPr>
          </w:p>
        </w:tc>
      </w:tr>
      <w:tr w:rsidR="00D36792" w:rsidRPr="00D05645" w14:paraId="617F20BF" w14:textId="77777777" w:rsidTr="00B12BB9">
        <w:tc>
          <w:tcPr>
            <w:tcW w:w="8472" w:type="dxa"/>
            <w:shd w:val="clear" w:color="auto" w:fill="auto"/>
            <w:vAlign w:val="center"/>
          </w:tcPr>
          <w:p w14:paraId="28BAFFF8" w14:textId="77777777" w:rsidR="00D36792" w:rsidRPr="00E25836" w:rsidRDefault="00D36792" w:rsidP="00B12BB9">
            <w:pPr>
              <w:spacing w:before="40" w:after="40"/>
              <w:jc w:val="center"/>
              <w:rPr>
                <w:rFonts w:ascii="Arial" w:hAnsi="Arial" w:cs="Arial"/>
                <w:smallCaps/>
                <w:noProof/>
                <w:sz w:val="20"/>
              </w:rPr>
            </w:pPr>
            <w:r w:rsidRPr="00E25836">
              <w:rPr>
                <w:rFonts w:ascii="Arial" w:hAnsi="Arial" w:cs="Arial"/>
                <w:smallCaps/>
                <w:noProof/>
                <w:sz w:val="20"/>
              </w:rPr>
              <w:t>Grounds for rejection from this procedure</w:t>
            </w:r>
          </w:p>
        </w:tc>
        <w:tc>
          <w:tcPr>
            <w:tcW w:w="670" w:type="dxa"/>
            <w:shd w:val="clear" w:color="auto" w:fill="auto"/>
          </w:tcPr>
          <w:p w14:paraId="28FA8AB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2EA74141"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r>
      <w:tr w:rsidR="00D36792" w:rsidRPr="00D05645" w14:paraId="408B8B5B" w14:textId="77777777" w:rsidTr="00B12BB9">
        <w:tc>
          <w:tcPr>
            <w:tcW w:w="8472" w:type="dxa"/>
            <w:shd w:val="clear" w:color="auto" w:fill="auto"/>
          </w:tcPr>
          <w:p w14:paraId="4107BDB5" w14:textId="77777777" w:rsidR="00D36792" w:rsidRDefault="00D36792" w:rsidP="00D36792">
            <w:pPr>
              <w:pStyle w:val="Text1"/>
              <w:numPr>
                <w:ilvl w:val="0"/>
                <w:numId w:val="4"/>
              </w:numPr>
              <w:spacing w:before="40" w:after="40"/>
              <w:rPr>
                <w:rFonts w:ascii="Arial" w:hAnsi="Arial" w:cs="Arial"/>
                <w:noProof/>
                <w:sz w:val="20"/>
                <w:szCs w:val="20"/>
              </w:rPr>
            </w:pPr>
            <w:permStart w:id="1770661032" w:edGrp="everyone" w:colFirst="1" w:colLast="1"/>
            <w:permStart w:id="1087970223" w:edGrp="everyone" w:colFirst="2" w:colLast="2"/>
            <w:r w:rsidRPr="00E25836">
              <w:rPr>
                <w:rFonts w:ascii="Arial" w:hAnsi="Arial" w:cs="Arial"/>
                <w:noProof/>
                <w:sz w:val="20"/>
                <w:szCs w:val="20"/>
              </w:rPr>
              <w:t xml:space="preserve">has not distorted competition by being previously involved in the preparation of procurement documents for this procurement procedure; </w:t>
            </w:r>
          </w:p>
          <w:p w14:paraId="651819D3"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68A396B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tcPr>
          <w:p w14:paraId="66D97C89"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4308C8C" w14:textId="77777777" w:rsidTr="00B12BB9">
        <w:tc>
          <w:tcPr>
            <w:tcW w:w="8472" w:type="dxa"/>
            <w:shd w:val="clear" w:color="auto" w:fill="auto"/>
          </w:tcPr>
          <w:p w14:paraId="610590DF" w14:textId="77777777" w:rsidR="00D36792" w:rsidRDefault="00D36792" w:rsidP="00D36792">
            <w:pPr>
              <w:pStyle w:val="Text1"/>
              <w:numPr>
                <w:ilvl w:val="0"/>
                <w:numId w:val="4"/>
              </w:numPr>
              <w:spacing w:before="40" w:after="40"/>
              <w:rPr>
                <w:rFonts w:ascii="Arial" w:hAnsi="Arial" w:cs="Arial"/>
                <w:noProof/>
                <w:sz w:val="20"/>
                <w:szCs w:val="20"/>
              </w:rPr>
            </w:pPr>
            <w:permStart w:id="1294040521" w:edGrp="everyone" w:colFirst="1" w:colLast="1"/>
            <w:permStart w:id="1073686194" w:edGrp="everyone" w:colFirst="2" w:colLast="2"/>
            <w:permEnd w:id="1770661032"/>
            <w:permEnd w:id="1087970223"/>
            <w:r w:rsidRPr="00E25836">
              <w:rPr>
                <w:rFonts w:ascii="Arial" w:hAnsi="Arial" w:cs="Arial"/>
                <w:noProof/>
                <w:sz w:val="20"/>
                <w:szCs w:val="20"/>
              </w:rPr>
              <w:t>has provided accurate, sincere and complete information to the contracting authority within the context of this procurement procedure;</w:t>
            </w:r>
          </w:p>
          <w:p w14:paraId="446DF800"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49CFFEF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tcPr>
          <w:p w14:paraId="4B74A02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r>
      <w:permEnd w:id="1294040521"/>
      <w:permEnd w:id="1073686194"/>
      <w:tr w:rsidR="00D36792" w:rsidRPr="00D05645" w14:paraId="5D8279AC" w14:textId="77777777" w:rsidTr="00B12BB9">
        <w:tc>
          <w:tcPr>
            <w:tcW w:w="8472" w:type="dxa"/>
            <w:shd w:val="clear" w:color="auto" w:fill="auto"/>
          </w:tcPr>
          <w:p w14:paraId="2D93A184" w14:textId="0653D14C"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p w14:paraId="658CC048" w14:textId="77777777" w:rsidR="00D05645" w:rsidRPr="00E25836" w:rsidRDefault="00D05645" w:rsidP="00E25836">
            <w:pPr>
              <w:spacing w:before="40" w:after="40"/>
              <w:ind w:left="502"/>
              <w:rPr>
                <w:rFonts w:ascii="Arial" w:hAnsi="Arial" w:cs="Arial"/>
                <w:noProof/>
                <w:sz w:val="20"/>
              </w:rPr>
            </w:pPr>
          </w:p>
        </w:tc>
        <w:tc>
          <w:tcPr>
            <w:tcW w:w="1284" w:type="dxa"/>
            <w:gridSpan w:val="2"/>
            <w:shd w:val="clear" w:color="auto" w:fill="auto"/>
          </w:tcPr>
          <w:p w14:paraId="63B979CC" w14:textId="77777777" w:rsidR="00D36792" w:rsidRPr="00E25836" w:rsidRDefault="00D36792" w:rsidP="00B12BB9">
            <w:pPr>
              <w:spacing w:before="40" w:after="40"/>
              <w:rPr>
                <w:rFonts w:ascii="Arial" w:hAnsi="Arial" w:cs="Arial"/>
                <w:noProof/>
                <w:sz w:val="20"/>
              </w:rPr>
            </w:pPr>
          </w:p>
        </w:tc>
      </w:tr>
    </w:tbl>
    <w:bookmarkEnd w:id="37"/>
    <w:p w14:paraId="7182B145" w14:textId="77777777" w:rsidR="00D36792" w:rsidRPr="00E25836" w:rsidRDefault="00D36792" w:rsidP="00D36792">
      <w:pPr>
        <w:spacing w:before="240" w:after="120"/>
        <w:rPr>
          <w:rFonts w:ascii="Arial" w:hAnsi="Arial" w:cs="Arial"/>
          <w:b/>
          <w:smallCaps/>
          <w:noProof/>
          <w:sz w:val="20"/>
        </w:rPr>
      </w:pPr>
      <w:r w:rsidRPr="00E25836">
        <w:rPr>
          <w:rFonts w:ascii="Arial" w:hAnsi="Arial" w:cs="Arial"/>
          <w:b/>
          <w:smallCaps/>
          <w:noProof/>
          <w:sz w:val="20"/>
        </w:rPr>
        <w:t>Remedial measures</w:t>
      </w:r>
    </w:p>
    <w:p w14:paraId="3DD79296" w14:textId="77777777" w:rsidR="00D36792" w:rsidRPr="00E25836" w:rsidRDefault="00D36792" w:rsidP="00D36792">
      <w:pPr>
        <w:spacing w:before="120" w:after="120"/>
        <w:rPr>
          <w:rFonts w:ascii="Arial" w:hAnsi="Arial" w:cs="Arial"/>
          <w:color w:val="000000"/>
          <w:sz w:val="20"/>
        </w:rPr>
      </w:pPr>
      <w:r w:rsidRPr="00E25836">
        <w:rPr>
          <w:rFonts w:ascii="Arial" w:hAnsi="Arial" w:cs="Arial"/>
          <w:noProof/>
          <w:sz w:val="20"/>
        </w:rPr>
        <w:t xml:space="preserve">If the person declares one of the </w:t>
      </w:r>
      <w:r w:rsidRPr="00E25836">
        <w:rPr>
          <w:rFonts w:ascii="Arial" w:hAnsi="Arial" w:cs="Arial"/>
          <w:bCs/>
          <w:iCs/>
          <w:color w:val="000000"/>
          <w:sz w:val="20"/>
        </w:rPr>
        <w:t xml:space="preserve">situations of exclusion listed above, it </w:t>
      </w:r>
      <w:r w:rsidRPr="00E25836">
        <w:rPr>
          <w:rFonts w:ascii="Arial" w:hAnsi="Arial" w:cs="Arial"/>
          <w:color w:val="000000"/>
          <w:sz w:val="20"/>
        </w:rPr>
        <w:t>should indicate the measures it has taken to remedy the exclusion situation, thus demonstrating</w:t>
      </w:r>
      <w:r w:rsidRPr="00E25836">
        <w:rPr>
          <w:rFonts w:ascii="Arial" w:hAnsi="Arial" w:cs="Arial"/>
          <w:bCs/>
          <w:iCs/>
          <w:color w:val="000000"/>
          <w:sz w:val="20"/>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E25836">
        <w:rPr>
          <w:rFonts w:ascii="Arial" w:hAnsi="Arial" w:cs="Arial"/>
          <w:color w:val="000000"/>
          <w:sz w:val="20"/>
        </w:rPr>
        <w:t>. This does not apply for the situations referred in point (d) of this declaration.</w:t>
      </w:r>
    </w:p>
    <w:p w14:paraId="121F5B56" w14:textId="77777777" w:rsidR="00D36792" w:rsidRPr="00E25836" w:rsidRDefault="00D36792" w:rsidP="00D36792">
      <w:pPr>
        <w:spacing w:before="240" w:after="120"/>
        <w:rPr>
          <w:rFonts w:ascii="Arial" w:hAnsi="Arial" w:cs="Arial"/>
          <w:noProof/>
          <w:sz w:val="20"/>
        </w:rPr>
      </w:pPr>
      <w:r w:rsidRPr="00E25836">
        <w:rPr>
          <w:rFonts w:ascii="Arial" w:hAnsi="Arial" w:cs="Arial"/>
          <w:b/>
          <w:smallCaps/>
          <w:noProof/>
          <w:sz w:val="20"/>
        </w:rPr>
        <w:t>Evidence upon request</w:t>
      </w:r>
    </w:p>
    <w:p w14:paraId="57FFB9B9" w14:textId="77777777" w:rsidR="00D36792" w:rsidRPr="00E25836" w:rsidRDefault="00D36792" w:rsidP="00D36792">
      <w:pPr>
        <w:spacing w:before="120" w:after="120"/>
        <w:ind w:firstLine="11"/>
        <w:rPr>
          <w:rFonts w:ascii="Arial" w:hAnsi="Arial" w:cs="Arial"/>
          <w:noProof/>
          <w:sz w:val="20"/>
        </w:rPr>
      </w:pPr>
      <w:r w:rsidRPr="00E25836">
        <w:rPr>
          <w:rFonts w:ascii="Arial" w:hAnsi="Arial" w:cs="Arial"/>
          <w:noProof/>
          <w:sz w:val="20"/>
        </w:rPr>
        <w:t>Upon request and within the time limit set by the contracting authority the person shall provide information on the persons that are members of the administrative, management or supervisory body, as well as the following evidence concerning the person or the natural or legal persons which assume unlimited liability for the debt of the person:</w:t>
      </w:r>
    </w:p>
    <w:p w14:paraId="0884D2FD" w14:textId="77777777" w:rsidR="00D36792" w:rsidRPr="00E25836" w:rsidRDefault="00D36792" w:rsidP="00D36792">
      <w:pPr>
        <w:pStyle w:val="Text1"/>
        <w:spacing w:before="40" w:after="40"/>
        <w:ind w:left="284"/>
        <w:rPr>
          <w:rFonts w:ascii="Arial" w:hAnsi="Arial" w:cs="Arial"/>
          <w:noProof/>
          <w:sz w:val="20"/>
          <w:szCs w:val="20"/>
        </w:rPr>
      </w:pPr>
      <w:r w:rsidRPr="00E25836">
        <w:rPr>
          <w:rFonts w:ascii="Arial" w:hAnsi="Arial" w:cs="Arial"/>
          <w:noProof/>
          <w:sz w:val="20"/>
          <w:szCs w:val="20"/>
        </w:rPr>
        <w:t xml:space="preserve">For situations described in (a), (c), (d) or (f), production of a recent extract from the judicial record is required or, failing that, an equivalent document recently issued by a judicial or administrative authority in the country of establishment of the person showing that those requirements are satisfied. </w:t>
      </w:r>
    </w:p>
    <w:p w14:paraId="6A9EF326" w14:textId="77777777" w:rsidR="00D36792" w:rsidRPr="00E25836" w:rsidRDefault="00D36792" w:rsidP="00D36792">
      <w:pPr>
        <w:tabs>
          <w:tab w:val="left" w:pos="-480"/>
          <w:tab w:val="left" w:pos="-142"/>
          <w:tab w:val="left" w:pos="426"/>
          <w:tab w:val="left" w:pos="4680"/>
          <w:tab w:val="left" w:pos="8400"/>
        </w:tabs>
        <w:spacing w:before="40" w:after="40"/>
        <w:ind w:left="284"/>
        <w:rPr>
          <w:rFonts w:ascii="Arial" w:hAnsi="Arial" w:cs="Arial"/>
          <w:noProof/>
          <w:snapToGrid w:val="0"/>
          <w:sz w:val="20"/>
          <w:lang w:eastAsia="en-US"/>
        </w:rPr>
      </w:pPr>
      <w:r w:rsidRPr="00E25836">
        <w:rPr>
          <w:rFonts w:ascii="Arial" w:hAnsi="Arial" w:cs="Arial"/>
          <w:noProof/>
          <w:sz w:val="20"/>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person is liable, including for example, VAT, income </w:t>
      </w:r>
      <w:r w:rsidRPr="00E25836">
        <w:rPr>
          <w:rFonts w:ascii="Arial" w:hAnsi="Arial" w:cs="Arial"/>
          <w:noProof/>
          <w:sz w:val="20"/>
        </w:rPr>
        <w:lastRenderedPageBreak/>
        <w:t>tax (natural persons only), company tax (legal persons only) and social security contributions.</w:t>
      </w:r>
      <w:r w:rsidRPr="00E25836">
        <w:rPr>
          <w:rFonts w:ascii="Arial" w:hAnsi="Arial" w:cs="Arial"/>
          <w:noProof/>
          <w:snapToGrid w:val="0"/>
          <w:sz w:val="2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6EE2DE54" w14:textId="77777777" w:rsidR="00D36792" w:rsidRPr="00E25836" w:rsidRDefault="00D36792" w:rsidP="00D36792">
      <w:pPr>
        <w:tabs>
          <w:tab w:val="left" w:pos="-480"/>
          <w:tab w:val="left" w:pos="-142"/>
          <w:tab w:val="left" w:pos="426"/>
          <w:tab w:val="left" w:pos="4680"/>
          <w:tab w:val="left" w:pos="8400"/>
        </w:tabs>
        <w:spacing w:before="40" w:after="40"/>
        <w:ind w:left="284"/>
        <w:rPr>
          <w:rFonts w:ascii="Arial" w:hAnsi="Arial" w:cs="Arial"/>
          <w:noProof/>
          <w:sz w:val="20"/>
        </w:rPr>
      </w:pPr>
      <w:r w:rsidRPr="00E25836">
        <w:rPr>
          <w:rFonts w:ascii="Arial" w:hAnsi="Arial" w:cs="Arial"/>
          <w:noProof/>
          <w:sz w:val="20"/>
        </w:rPr>
        <w:t xml:space="preserve">If the person already submitted such evidence for the purpose of another procedure, its issuing date does not exceed one year and it is still valid, the person shall declare on its honour that the documentary evidence has already been provided and confirm that no changes have occurred in its situation. </w:t>
      </w:r>
    </w:p>
    <w:p w14:paraId="11B1E033" w14:textId="77777777" w:rsidR="00D36792" w:rsidRPr="00E25836" w:rsidRDefault="00D36792" w:rsidP="00D36792">
      <w:pPr>
        <w:spacing w:before="40" w:after="40"/>
        <w:rPr>
          <w:rFonts w:ascii="Arial" w:hAnsi="Arial" w:cs="Arial"/>
          <w:noProof/>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8"/>
        <w:gridCol w:w="665"/>
        <w:gridCol w:w="613"/>
      </w:tblGrid>
      <w:tr w:rsidR="00D36792" w:rsidRPr="00D05645" w14:paraId="4E1F494F" w14:textId="77777777" w:rsidTr="00B12BB9">
        <w:tc>
          <w:tcPr>
            <w:tcW w:w="10654" w:type="dxa"/>
            <w:gridSpan w:val="3"/>
            <w:shd w:val="clear" w:color="auto" w:fill="auto"/>
          </w:tcPr>
          <w:p w14:paraId="6FF2BBE6" w14:textId="77777777" w:rsidR="00D36792" w:rsidRPr="00E25836" w:rsidRDefault="00D36792" w:rsidP="00D36792">
            <w:pPr>
              <w:numPr>
                <w:ilvl w:val="0"/>
                <w:numId w:val="9"/>
              </w:numPr>
              <w:spacing w:before="120" w:after="120"/>
              <w:ind w:left="502"/>
              <w:rPr>
                <w:rFonts w:ascii="Arial" w:hAnsi="Arial" w:cs="Arial"/>
                <w:noProof/>
                <w:sz w:val="20"/>
              </w:rPr>
            </w:pPr>
            <w:r w:rsidRPr="00E25836">
              <w:rPr>
                <w:rFonts w:ascii="Arial" w:hAnsi="Arial" w:cs="Arial"/>
                <w:noProof/>
                <w:sz w:val="20"/>
              </w:rPr>
              <w:t>declares whether the above-mentioned person complies with the selection criteria as provided in the tender specifications:</w:t>
            </w:r>
          </w:p>
        </w:tc>
      </w:tr>
      <w:tr w:rsidR="00D36792" w:rsidRPr="00D05645" w14:paraId="4D3D4178" w14:textId="77777777" w:rsidTr="00B12BB9">
        <w:tc>
          <w:tcPr>
            <w:tcW w:w="9362" w:type="dxa"/>
            <w:shd w:val="clear" w:color="auto" w:fill="auto"/>
            <w:vAlign w:val="center"/>
          </w:tcPr>
          <w:p w14:paraId="214C4520" w14:textId="77777777" w:rsidR="00D36792" w:rsidRPr="00E25836" w:rsidRDefault="00D36792" w:rsidP="00B12BB9">
            <w:pPr>
              <w:spacing w:before="40" w:after="40"/>
              <w:jc w:val="center"/>
              <w:rPr>
                <w:rFonts w:ascii="Arial" w:hAnsi="Arial" w:cs="Arial"/>
                <w:smallCaps/>
                <w:noProof/>
                <w:sz w:val="20"/>
              </w:rPr>
            </w:pPr>
            <w:r w:rsidRPr="00E25836">
              <w:rPr>
                <w:rFonts w:ascii="Arial" w:hAnsi="Arial" w:cs="Arial"/>
                <w:b/>
                <w:smallCaps/>
                <w:noProof/>
                <w:sz w:val="20"/>
              </w:rPr>
              <w:t>Selection criteria</w:t>
            </w:r>
          </w:p>
        </w:tc>
        <w:tc>
          <w:tcPr>
            <w:tcW w:w="670" w:type="dxa"/>
            <w:shd w:val="clear" w:color="auto" w:fill="auto"/>
          </w:tcPr>
          <w:p w14:paraId="0604A5E9"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22" w:type="dxa"/>
            <w:shd w:val="clear" w:color="auto" w:fill="auto"/>
          </w:tcPr>
          <w:p w14:paraId="7B5D817B"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r>
      <w:tr w:rsidR="00D36792" w:rsidRPr="00D05645" w14:paraId="7572A7BB" w14:textId="77777777" w:rsidTr="00B12BB9">
        <w:tc>
          <w:tcPr>
            <w:tcW w:w="9362" w:type="dxa"/>
            <w:shd w:val="clear" w:color="auto" w:fill="auto"/>
          </w:tcPr>
          <w:p w14:paraId="13A80B04" w14:textId="2397A700" w:rsidR="00D36792" w:rsidRDefault="00D36792" w:rsidP="00D36792">
            <w:pPr>
              <w:pStyle w:val="Text1"/>
              <w:numPr>
                <w:ilvl w:val="0"/>
                <w:numId w:val="11"/>
              </w:numPr>
              <w:spacing w:before="40" w:after="40"/>
              <w:rPr>
                <w:rFonts w:ascii="Arial" w:hAnsi="Arial" w:cs="Arial"/>
                <w:noProof/>
                <w:sz w:val="20"/>
                <w:szCs w:val="20"/>
              </w:rPr>
            </w:pPr>
            <w:permStart w:id="1295076665" w:edGrp="everyone" w:colFirst="1" w:colLast="1"/>
            <w:permStart w:id="1570187058" w:edGrp="everyone" w:colFirst="2" w:colLast="2"/>
            <w:r w:rsidRPr="00E25836">
              <w:rPr>
                <w:rFonts w:ascii="Arial" w:hAnsi="Arial" w:cs="Arial"/>
                <w:noProof/>
                <w:sz w:val="20"/>
                <w:szCs w:val="20"/>
              </w:rPr>
              <w:t xml:space="preserve">It has the legal and regulatory capacity to pursue the professional activity needed for performing the contract as required in section </w:t>
            </w:r>
            <w:r w:rsidR="002D1788">
              <w:rPr>
                <w:rFonts w:ascii="Arial" w:hAnsi="Arial" w:cs="Arial"/>
                <w:noProof/>
                <w:sz w:val="20"/>
                <w:szCs w:val="20"/>
              </w:rPr>
              <w:t>14.3</w:t>
            </w:r>
            <w:r w:rsidRPr="00E25836">
              <w:rPr>
                <w:rFonts w:ascii="Arial" w:hAnsi="Arial" w:cs="Arial"/>
                <w:noProof/>
                <w:sz w:val="20"/>
                <w:szCs w:val="20"/>
              </w:rPr>
              <w:t xml:space="preserve"> of the tender specifications;</w:t>
            </w:r>
          </w:p>
          <w:p w14:paraId="4205871D"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691D3A4D"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c>
          <w:tcPr>
            <w:tcW w:w="622" w:type="dxa"/>
            <w:shd w:val="clear" w:color="auto" w:fill="auto"/>
          </w:tcPr>
          <w:p w14:paraId="215282D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4C5FAA2E" w14:textId="77777777" w:rsidTr="00B12BB9">
        <w:tc>
          <w:tcPr>
            <w:tcW w:w="9362" w:type="dxa"/>
            <w:shd w:val="clear" w:color="auto" w:fill="auto"/>
          </w:tcPr>
          <w:p w14:paraId="30BB4590" w14:textId="5D22DBB0" w:rsidR="00D36792" w:rsidRDefault="00D36792" w:rsidP="00D36792">
            <w:pPr>
              <w:pStyle w:val="Text1"/>
              <w:numPr>
                <w:ilvl w:val="0"/>
                <w:numId w:val="11"/>
              </w:numPr>
              <w:spacing w:before="40" w:after="40"/>
              <w:rPr>
                <w:rFonts w:ascii="Arial" w:hAnsi="Arial" w:cs="Arial"/>
                <w:noProof/>
                <w:sz w:val="20"/>
                <w:szCs w:val="20"/>
              </w:rPr>
            </w:pPr>
            <w:permStart w:id="1128015729" w:edGrp="everyone" w:colFirst="1" w:colLast="1"/>
            <w:permStart w:id="2034832481" w:edGrp="everyone" w:colFirst="2" w:colLast="2"/>
            <w:permEnd w:id="1295076665"/>
            <w:permEnd w:id="1570187058"/>
            <w:r w:rsidRPr="00E25836">
              <w:rPr>
                <w:rFonts w:ascii="Arial" w:hAnsi="Arial" w:cs="Arial"/>
                <w:noProof/>
                <w:sz w:val="20"/>
                <w:szCs w:val="20"/>
              </w:rPr>
              <w:t xml:space="preserve">It fulfills the applicable economic and financial criteria indicated in section </w:t>
            </w:r>
            <w:r w:rsidR="002D1788">
              <w:rPr>
                <w:rFonts w:ascii="Arial" w:hAnsi="Arial" w:cs="Arial"/>
                <w:noProof/>
                <w:sz w:val="20"/>
                <w:szCs w:val="20"/>
              </w:rPr>
              <w:t>14.4</w:t>
            </w:r>
            <w:r w:rsidRPr="00E25836">
              <w:rPr>
                <w:rFonts w:ascii="Arial" w:hAnsi="Arial" w:cs="Arial"/>
                <w:noProof/>
                <w:sz w:val="20"/>
                <w:szCs w:val="20"/>
              </w:rPr>
              <w:t xml:space="preserve"> of the tender specifications;</w:t>
            </w:r>
          </w:p>
          <w:p w14:paraId="4A999629"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01228C0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c>
          <w:tcPr>
            <w:tcW w:w="622" w:type="dxa"/>
            <w:shd w:val="clear" w:color="auto" w:fill="auto"/>
          </w:tcPr>
          <w:p w14:paraId="25626F97"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2DDF84C" w14:textId="77777777" w:rsidTr="00B12BB9">
        <w:tc>
          <w:tcPr>
            <w:tcW w:w="9362" w:type="dxa"/>
            <w:shd w:val="clear" w:color="auto" w:fill="auto"/>
          </w:tcPr>
          <w:p w14:paraId="1B686621" w14:textId="3EDDDEA8" w:rsidR="00D36792" w:rsidRDefault="00D36792" w:rsidP="00D36792">
            <w:pPr>
              <w:pStyle w:val="Text1"/>
              <w:numPr>
                <w:ilvl w:val="0"/>
                <w:numId w:val="11"/>
              </w:numPr>
              <w:spacing w:before="40" w:after="40"/>
              <w:rPr>
                <w:rFonts w:ascii="Arial" w:hAnsi="Arial" w:cs="Arial"/>
                <w:noProof/>
                <w:sz w:val="20"/>
                <w:szCs w:val="20"/>
              </w:rPr>
            </w:pPr>
            <w:permStart w:id="799161742" w:edGrp="everyone" w:colFirst="1" w:colLast="1"/>
            <w:permStart w:id="277352922" w:edGrp="everyone" w:colFirst="2" w:colLast="2"/>
            <w:permEnd w:id="1128015729"/>
            <w:permEnd w:id="2034832481"/>
            <w:r w:rsidRPr="00E25836">
              <w:rPr>
                <w:rFonts w:ascii="Arial" w:hAnsi="Arial" w:cs="Arial"/>
                <w:noProof/>
                <w:sz w:val="20"/>
                <w:szCs w:val="20"/>
              </w:rPr>
              <w:t xml:space="preserve">It fulfills the applicable technical and professional criteria indicated in section </w:t>
            </w:r>
            <w:r w:rsidR="002D1788">
              <w:rPr>
                <w:rFonts w:ascii="Arial" w:hAnsi="Arial" w:cs="Arial"/>
                <w:noProof/>
                <w:sz w:val="20"/>
                <w:szCs w:val="20"/>
              </w:rPr>
              <w:t>14.5</w:t>
            </w:r>
            <w:r w:rsidRPr="00E25836">
              <w:rPr>
                <w:rFonts w:ascii="Arial" w:hAnsi="Arial" w:cs="Arial"/>
                <w:noProof/>
                <w:sz w:val="20"/>
                <w:szCs w:val="20"/>
              </w:rPr>
              <w:t xml:space="preserve"> of the tender specifications.</w:t>
            </w:r>
          </w:p>
          <w:p w14:paraId="0D108024"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4D10A391"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c>
          <w:tcPr>
            <w:tcW w:w="622" w:type="dxa"/>
            <w:shd w:val="clear" w:color="auto" w:fill="auto"/>
          </w:tcPr>
          <w:p w14:paraId="125FDE4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6450B">
              <w:rPr>
                <w:rFonts w:ascii="Arial" w:hAnsi="Arial" w:cs="Arial"/>
                <w:noProof/>
                <w:sz w:val="20"/>
              </w:rPr>
            </w:r>
            <w:r w:rsidR="0006450B">
              <w:rPr>
                <w:rFonts w:ascii="Arial" w:hAnsi="Arial" w:cs="Arial"/>
                <w:noProof/>
                <w:sz w:val="20"/>
              </w:rPr>
              <w:fldChar w:fldCharType="separate"/>
            </w:r>
            <w:r w:rsidRPr="00E25836">
              <w:rPr>
                <w:rFonts w:ascii="Arial" w:hAnsi="Arial" w:cs="Arial"/>
                <w:noProof/>
                <w:sz w:val="20"/>
              </w:rPr>
              <w:fldChar w:fldCharType="end"/>
            </w:r>
          </w:p>
        </w:tc>
      </w:tr>
      <w:permEnd w:id="799161742"/>
      <w:permEnd w:id="277352922"/>
      <w:tr w:rsidR="00D36792" w:rsidRPr="00D05645" w14:paraId="36FDFAB7" w14:textId="77777777" w:rsidTr="00B12BB9">
        <w:tc>
          <w:tcPr>
            <w:tcW w:w="9362" w:type="dxa"/>
            <w:shd w:val="clear" w:color="auto" w:fill="auto"/>
          </w:tcPr>
          <w:p w14:paraId="0F22B80A" w14:textId="77777777" w:rsidR="00D36792" w:rsidRDefault="00D36792" w:rsidP="00D36792">
            <w:pPr>
              <w:numPr>
                <w:ilvl w:val="0"/>
                <w:numId w:val="9"/>
              </w:numPr>
              <w:spacing w:before="120" w:after="120"/>
              <w:ind w:left="502"/>
              <w:rPr>
                <w:rFonts w:ascii="Arial" w:hAnsi="Arial" w:cs="Arial"/>
                <w:noProof/>
                <w:sz w:val="20"/>
              </w:rPr>
            </w:pPr>
            <w:r w:rsidRPr="00E25836">
              <w:rPr>
                <w:rFonts w:ascii="Arial" w:hAnsi="Arial" w:cs="Arial"/>
                <w:noProof/>
                <w:sz w:val="20"/>
              </w:rPr>
              <w:t xml:space="preserve">declares that the above-mentioned person will be able to provide the necessary supporting documents listed in the relevant sections of the tender specifications and which are not available electronically upon request and without delay. </w:t>
            </w:r>
          </w:p>
          <w:p w14:paraId="188B342F" w14:textId="77777777" w:rsidR="00D05645" w:rsidRPr="00E25836" w:rsidRDefault="00D05645" w:rsidP="00E25836">
            <w:pPr>
              <w:spacing w:before="120" w:after="120"/>
              <w:ind w:left="502"/>
              <w:rPr>
                <w:rFonts w:ascii="Arial" w:hAnsi="Arial" w:cs="Arial"/>
                <w:noProof/>
                <w:sz w:val="20"/>
              </w:rPr>
            </w:pPr>
          </w:p>
        </w:tc>
        <w:tc>
          <w:tcPr>
            <w:tcW w:w="1292" w:type="dxa"/>
            <w:gridSpan w:val="2"/>
            <w:shd w:val="clear" w:color="auto" w:fill="auto"/>
          </w:tcPr>
          <w:p w14:paraId="2F5DA7E0" w14:textId="77777777" w:rsidR="00D36792" w:rsidRPr="00E25836" w:rsidRDefault="00D36792" w:rsidP="00B12BB9">
            <w:pPr>
              <w:spacing w:before="240" w:after="120"/>
              <w:rPr>
                <w:rFonts w:ascii="Arial" w:hAnsi="Arial" w:cs="Arial"/>
                <w:noProof/>
                <w:sz w:val="20"/>
              </w:rPr>
            </w:pPr>
          </w:p>
        </w:tc>
      </w:tr>
    </w:tbl>
    <w:p w14:paraId="48881D1D" w14:textId="77777777" w:rsidR="00D36792" w:rsidRPr="00E25836" w:rsidRDefault="00D36792" w:rsidP="00D36792">
      <w:pPr>
        <w:spacing w:before="40" w:after="40"/>
        <w:rPr>
          <w:rFonts w:ascii="Arial" w:hAnsi="Arial" w:cs="Arial"/>
          <w:noProof/>
          <w:sz w:val="20"/>
        </w:rPr>
      </w:pPr>
    </w:p>
    <w:p w14:paraId="28D1CB30" w14:textId="77777777" w:rsidR="00D36792" w:rsidRPr="00E25836" w:rsidRDefault="00D36792" w:rsidP="00D36792">
      <w:pPr>
        <w:spacing w:before="40" w:after="40"/>
        <w:rPr>
          <w:rFonts w:ascii="Arial" w:hAnsi="Arial" w:cs="Arial"/>
          <w:noProof/>
          <w:sz w:val="20"/>
        </w:rPr>
      </w:pPr>
    </w:p>
    <w:p w14:paraId="136CA843" w14:textId="77777777" w:rsidR="00D36792" w:rsidRPr="00E25836" w:rsidRDefault="00D36792" w:rsidP="00D36792">
      <w:pPr>
        <w:tabs>
          <w:tab w:val="left" w:pos="4395"/>
          <w:tab w:val="left" w:pos="7797"/>
        </w:tabs>
        <w:spacing w:before="40" w:after="40"/>
        <w:rPr>
          <w:rFonts w:ascii="Arial" w:hAnsi="Arial" w:cs="Arial"/>
          <w:noProof/>
          <w:sz w:val="20"/>
        </w:rPr>
      </w:pPr>
      <w:r w:rsidRPr="00E25836">
        <w:rPr>
          <w:rFonts w:ascii="Arial" w:hAnsi="Arial" w:cs="Arial"/>
          <w:noProof/>
          <w:sz w:val="20"/>
        </w:rPr>
        <w:t>Full name</w:t>
      </w:r>
      <w:permStart w:id="1405646197" w:edGrp="everyone"/>
      <w:r w:rsidRPr="00E25836">
        <w:rPr>
          <w:rFonts w:ascii="Arial" w:hAnsi="Arial" w:cs="Arial"/>
          <w:noProof/>
          <w:sz w:val="20"/>
        </w:rPr>
        <w:tab/>
      </w:r>
      <w:permEnd w:id="1405646197"/>
      <w:r w:rsidRPr="00E25836">
        <w:rPr>
          <w:rFonts w:ascii="Arial" w:hAnsi="Arial" w:cs="Arial"/>
          <w:noProof/>
          <w:sz w:val="20"/>
        </w:rPr>
        <w:t>Date</w:t>
      </w:r>
      <w:permStart w:id="879979825" w:edGrp="everyone"/>
      <w:r w:rsidRPr="00E25836">
        <w:rPr>
          <w:rFonts w:ascii="Arial" w:hAnsi="Arial" w:cs="Arial"/>
          <w:noProof/>
          <w:sz w:val="20"/>
        </w:rPr>
        <w:tab/>
      </w:r>
      <w:permEnd w:id="879979825"/>
      <w:r w:rsidRPr="00E25836">
        <w:rPr>
          <w:rFonts w:ascii="Arial" w:hAnsi="Arial" w:cs="Arial"/>
          <w:noProof/>
          <w:sz w:val="20"/>
        </w:rPr>
        <w:t>Signature</w:t>
      </w:r>
    </w:p>
    <w:p w14:paraId="06563A5B" w14:textId="77777777" w:rsidR="000725A5" w:rsidRDefault="000725A5" w:rsidP="00D42D68">
      <w:pPr>
        <w:pStyle w:val="Heading1"/>
        <w:numPr>
          <w:ilvl w:val="0"/>
          <w:numId w:val="0"/>
        </w:numPr>
        <w:spacing w:before="0"/>
        <w:jc w:val="center"/>
        <w:rPr>
          <w:rFonts w:ascii="Arial" w:hAnsi="Arial" w:cs="Arial"/>
          <w:sz w:val="20"/>
        </w:rPr>
      </w:pPr>
      <w:bookmarkStart w:id="38" w:name="_GoBack"/>
      <w:bookmarkEnd w:id="38"/>
    </w:p>
    <w:sectPr w:rsidR="000725A5" w:rsidSect="003E7EEE">
      <w:footerReference w:type="default" r:id="rId11"/>
      <w:pgSz w:w="11906" w:h="16838"/>
      <w:pgMar w:top="2552" w:right="1083" w:bottom="1814" w:left="1083"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1CC76C" w14:textId="77777777" w:rsidR="0069066D" w:rsidRDefault="0069066D">
      <w:r>
        <w:separator/>
      </w:r>
    </w:p>
  </w:endnote>
  <w:endnote w:type="continuationSeparator" w:id="0">
    <w:p w14:paraId="0E1CC76D" w14:textId="77777777" w:rsidR="0069066D" w:rsidRDefault="00690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71B3E" w14:textId="77777777" w:rsidR="003E7EEE" w:rsidRDefault="003E7EEE">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06450B">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06450B">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06450B">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0042357F">
      <w:rPr>
        <w:rFonts w:ascii="Arial" w:hAnsi="Arial" w:cs="Arial"/>
        <w:sz w:val="16"/>
        <w:szCs w:val="16"/>
        <w:lang w:val="pt-PT"/>
      </w:rPr>
      <w:fldChar w:fldCharType="separate"/>
    </w:r>
    <w:r w:rsidR="0006450B" w:rsidRPr="003E7EEE">
      <w:rPr>
        <w:rFonts w:ascii="Arial" w:hAnsi="Arial" w:cs="Arial"/>
        <w:noProof/>
        <w:sz w:val="16"/>
        <w:szCs w:val="16"/>
        <w:lang w:val="pt-PT"/>
      </w:rPr>
      <w:t xml:space="preserve">Page </w:t>
    </w:r>
    <w:r w:rsidR="0006450B">
      <w:rPr>
        <w:rFonts w:ascii="Arial" w:hAnsi="Arial" w:cs="Arial"/>
        <w:noProof/>
        <w:sz w:val="16"/>
        <w:szCs w:val="16"/>
        <w:lang w:val="pt-PT"/>
      </w:rPr>
      <w:t>5</w:t>
    </w:r>
    <w:r w:rsidR="0006450B" w:rsidRPr="003E7EEE">
      <w:rPr>
        <w:rFonts w:ascii="Arial" w:hAnsi="Arial" w:cs="Arial"/>
        <w:noProof/>
        <w:sz w:val="16"/>
        <w:szCs w:val="16"/>
        <w:lang w:val="pt-PT"/>
      </w:rPr>
      <w:t xml:space="preserve"> of </w:t>
    </w:r>
    <w:r w:rsidR="0006450B">
      <w:rPr>
        <w:rFonts w:ascii="Arial" w:hAnsi="Arial" w:cs="Arial"/>
        <w:noProof/>
        <w:sz w:val="16"/>
        <w:szCs w:val="16"/>
        <w:lang w:val="pt-PT"/>
      </w:rPr>
      <w:t>5</w:t>
    </w:r>
    <w:r w:rsidRPr="003E7EEE">
      <w:rPr>
        <w:rFonts w:ascii="Arial" w:hAnsi="Arial" w:cs="Arial"/>
        <w:sz w:val="16"/>
        <w:szCs w:val="16"/>
        <w:lang w:val="pt-PT"/>
      </w:rPr>
      <w:fldChar w:fldCharType="end"/>
    </w:r>
  </w:p>
  <w:p w14:paraId="45CE9A2D" w14:textId="77777777" w:rsidR="003E7EEE" w:rsidRDefault="003E7EEE">
    <w:pPr>
      <w:pStyle w:val="Footer"/>
      <w:rPr>
        <w:rFonts w:ascii="Arial" w:hAnsi="Arial" w:cs="Arial"/>
        <w:sz w:val="16"/>
        <w:szCs w:val="16"/>
        <w:lang w:val="pt-PT"/>
      </w:rPr>
    </w:pPr>
  </w:p>
  <w:p w14:paraId="16EB464A" w14:textId="33CD14A2" w:rsidR="003E7EEE" w:rsidRPr="003E7EEE" w:rsidRDefault="003E7EEE">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1F1F2250" wp14:editId="08740817">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3E7EEE">
      <w:rPr>
        <w:rFonts w:ascii="Arial" w:hAnsi="Arial" w:cs="Arial"/>
        <w:sz w:val="16"/>
        <w:szCs w:val="16"/>
        <w:lang w:val="pt-PT"/>
      </w:rPr>
      <w:br/>
      <w:t xml:space="preserve"> </w:t>
    </w:r>
  </w:p>
  <w:p w14:paraId="0BA9B2B6" w14:textId="77777777" w:rsidR="00DB5E6B" w:rsidRDefault="00DB5E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1CC76A" w14:textId="77777777" w:rsidR="0069066D" w:rsidRDefault="0069066D" w:rsidP="00807617">
      <w:pPr>
        <w:spacing w:after="0"/>
      </w:pPr>
      <w:r>
        <w:separator/>
      </w:r>
    </w:p>
  </w:footnote>
  <w:footnote w:type="continuationSeparator" w:id="0">
    <w:p w14:paraId="0E1CC76B" w14:textId="77777777" w:rsidR="0069066D" w:rsidRDefault="006906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34306"/>
    <w:multiLevelType w:val="multilevel"/>
    <w:tmpl w:val="08090025"/>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i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1E25736"/>
    <w:multiLevelType w:val="hybridMultilevel"/>
    <w:tmpl w:val="18CCB3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7">
    <w:nsid w:val="67B97C8F"/>
    <w:multiLevelType w:val="hybridMultilevel"/>
    <w:tmpl w:val="81D43F1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2"/>
  </w:num>
  <w:num w:numId="5">
    <w:abstractNumId w:val="8"/>
  </w:num>
  <w:num w:numId="6">
    <w:abstractNumId w:val="10"/>
  </w:num>
  <w:num w:numId="7">
    <w:abstractNumId w:val="6"/>
  </w:num>
  <w:num w:numId="8">
    <w:abstractNumId w:val="9"/>
  </w:num>
  <w:num w:numId="9">
    <w:abstractNumId w:val="3"/>
  </w:num>
  <w:num w:numId="10">
    <w:abstractNumId w:val="0"/>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j3Ok5KjVRSDZ9yHepI7qcWhmt/s=" w:salt="isOkNjSudsJ7H+xGwVqiyw=="/>
  <w:defaultTabStop w:val="720"/>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5F4"/>
    <w:rsid w:val="00007E38"/>
    <w:rsid w:val="00017A13"/>
    <w:rsid w:val="000330A1"/>
    <w:rsid w:val="0006450B"/>
    <w:rsid w:val="00067E77"/>
    <w:rsid w:val="000725A5"/>
    <w:rsid w:val="000D4AC5"/>
    <w:rsid w:val="000E0129"/>
    <w:rsid w:val="000E09C0"/>
    <w:rsid w:val="000F4961"/>
    <w:rsid w:val="001321B3"/>
    <w:rsid w:val="00181FF1"/>
    <w:rsid w:val="00184FF0"/>
    <w:rsid w:val="001E1EE2"/>
    <w:rsid w:val="00245325"/>
    <w:rsid w:val="002C4A08"/>
    <w:rsid w:val="002D1788"/>
    <w:rsid w:val="00317BAA"/>
    <w:rsid w:val="00333DA5"/>
    <w:rsid w:val="003C0627"/>
    <w:rsid w:val="003E7EEE"/>
    <w:rsid w:val="0042357F"/>
    <w:rsid w:val="00440BAA"/>
    <w:rsid w:val="005546AE"/>
    <w:rsid w:val="005B791C"/>
    <w:rsid w:val="005E2E2C"/>
    <w:rsid w:val="006303E5"/>
    <w:rsid w:val="006759A1"/>
    <w:rsid w:val="0069066D"/>
    <w:rsid w:val="00692FF6"/>
    <w:rsid w:val="00693340"/>
    <w:rsid w:val="006B3D48"/>
    <w:rsid w:val="006C6370"/>
    <w:rsid w:val="006E219D"/>
    <w:rsid w:val="006E775C"/>
    <w:rsid w:val="006F2994"/>
    <w:rsid w:val="006F4F6C"/>
    <w:rsid w:val="0070735D"/>
    <w:rsid w:val="007120E9"/>
    <w:rsid w:val="007242EF"/>
    <w:rsid w:val="00793FFE"/>
    <w:rsid w:val="0079725F"/>
    <w:rsid w:val="007A0563"/>
    <w:rsid w:val="007B3A8D"/>
    <w:rsid w:val="007D4A1F"/>
    <w:rsid w:val="00807617"/>
    <w:rsid w:val="0081410D"/>
    <w:rsid w:val="008673DD"/>
    <w:rsid w:val="00875927"/>
    <w:rsid w:val="0089345E"/>
    <w:rsid w:val="00904C50"/>
    <w:rsid w:val="00917748"/>
    <w:rsid w:val="009C1B44"/>
    <w:rsid w:val="009C3CE9"/>
    <w:rsid w:val="00A17280"/>
    <w:rsid w:val="00A215F4"/>
    <w:rsid w:val="00B15713"/>
    <w:rsid w:val="00B35D2D"/>
    <w:rsid w:val="00B70592"/>
    <w:rsid w:val="00C23F8D"/>
    <w:rsid w:val="00D05645"/>
    <w:rsid w:val="00D13DC9"/>
    <w:rsid w:val="00D36792"/>
    <w:rsid w:val="00D42D68"/>
    <w:rsid w:val="00D44365"/>
    <w:rsid w:val="00DB5E6B"/>
    <w:rsid w:val="00E15CA9"/>
    <w:rsid w:val="00E215E4"/>
    <w:rsid w:val="00E25836"/>
    <w:rsid w:val="00E40A89"/>
    <w:rsid w:val="00E47047"/>
    <w:rsid w:val="00E563C1"/>
    <w:rsid w:val="00EA299A"/>
    <w:rsid w:val="00ED7BEB"/>
    <w:rsid w:val="00F03DA4"/>
    <w:rsid w:val="00F066D8"/>
    <w:rsid w:val="00F55CD4"/>
    <w:rsid w:val="00F92878"/>
    <w:rsid w:val="00F94FBE"/>
    <w:rsid w:val="00FF50C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0E1CC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0E9"/>
    <w:pPr>
      <w:spacing w:after="240"/>
      <w:jc w:val="both"/>
    </w:pPr>
    <w:rPr>
      <w:sz w:val="24"/>
      <w:lang w:val="en-GB" w:eastAsia="en-GB"/>
    </w:rPr>
  </w:style>
  <w:style w:type="paragraph" w:styleId="Heading1">
    <w:name w:val="heading 1"/>
    <w:basedOn w:val="Normal"/>
    <w:next w:val="Normal"/>
    <w:qFormat/>
    <w:rsid w:val="007120E9"/>
    <w:pPr>
      <w:keepNext/>
      <w:numPr>
        <w:numId w:val="1"/>
      </w:numPr>
      <w:spacing w:before="240"/>
      <w:outlineLvl w:val="0"/>
    </w:pPr>
    <w:rPr>
      <w:b/>
      <w:smallCaps/>
    </w:rPr>
  </w:style>
  <w:style w:type="paragraph" w:styleId="Heading2">
    <w:name w:val="heading 2"/>
    <w:basedOn w:val="Normal"/>
    <w:next w:val="Text2"/>
    <w:qFormat/>
    <w:rsid w:val="007120E9"/>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qFormat/>
    <w:rsid w:val="007120E9"/>
    <w:pPr>
      <w:keepNext/>
      <w:numPr>
        <w:ilvl w:val="2"/>
        <w:numId w:val="1"/>
      </w:numPr>
      <w:outlineLvl w:val="2"/>
    </w:pPr>
    <w:rPr>
      <w:i/>
    </w:rPr>
  </w:style>
  <w:style w:type="paragraph" w:styleId="Heading4">
    <w:name w:val="heading 4"/>
    <w:aliases w:val="Heading 4 Char1,Heading 4 Char Char"/>
    <w:basedOn w:val="Normal"/>
    <w:next w:val="Normal"/>
    <w:qFormat/>
    <w:rsid w:val="007120E9"/>
    <w:pPr>
      <w:keepNext/>
      <w:numPr>
        <w:ilvl w:val="3"/>
        <w:numId w:val="1"/>
      </w:numPr>
      <w:outlineLvl w:val="3"/>
    </w:pPr>
    <w:rPr>
      <w:i/>
      <w:sz w:val="22"/>
    </w:rPr>
  </w:style>
  <w:style w:type="paragraph" w:styleId="Heading5">
    <w:name w:val="heading 5"/>
    <w:basedOn w:val="Normal"/>
    <w:next w:val="Normal"/>
    <w:qFormat/>
    <w:rsid w:val="007120E9"/>
    <w:pPr>
      <w:numPr>
        <w:ilvl w:val="4"/>
        <w:numId w:val="1"/>
      </w:numPr>
      <w:spacing w:before="240" w:after="60"/>
      <w:outlineLvl w:val="4"/>
    </w:pPr>
    <w:rPr>
      <w:rFonts w:ascii="Arial" w:hAnsi="Arial"/>
      <w:sz w:val="22"/>
    </w:rPr>
  </w:style>
  <w:style w:type="paragraph" w:styleId="Heading6">
    <w:name w:val="heading 6"/>
    <w:basedOn w:val="Normal"/>
    <w:next w:val="Normal"/>
    <w:qFormat/>
    <w:rsid w:val="007120E9"/>
    <w:pPr>
      <w:numPr>
        <w:ilvl w:val="5"/>
        <w:numId w:val="1"/>
      </w:numPr>
      <w:spacing w:before="240" w:after="60"/>
      <w:outlineLvl w:val="5"/>
    </w:pPr>
    <w:rPr>
      <w:rFonts w:ascii="Arial" w:hAnsi="Arial"/>
      <w:i/>
      <w:sz w:val="22"/>
    </w:rPr>
  </w:style>
  <w:style w:type="paragraph" w:styleId="Heading7">
    <w:name w:val="heading 7"/>
    <w:basedOn w:val="Normal"/>
    <w:next w:val="Normal"/>
    <w:qFormat/>
    <w:rsid w:val="007120E9"/>
    <w:pPr>
      <w:numPr>
        <w:ilvl w:val="6"/>
        <w:numId w:val="1"/>
      </w:numPr>
      <w:spacing w:before="240" w:after="60"/>
      <w:outlineLvl w:val="6"/>
    </w:pPr>
    <w:rPr>
      <w:rFonts w:ascii="Arial" w:hAnsi="Arial"/>
      <w:sz w:val="20"/>
    </w:rPr>
  </w:style>
  <w:style w:type="paragraph" w:styleId="Heading8">
    <w:name w:val="heading 8"/>
    <w:basedOn w:val="Normal"/>
    <w:next w:val="Normal"/>
    <w:qFormat/>
    <w:rsid w:val="007120E9"/>
    <w:pPr>
      <w:numPr>
        <w:ilvl w:val="7"/>
        <w:numId w:val="1"/>
      </w:numPr>
      <w:spacing w:before="240" w:after="60"/>
      <w:outlineLvl w:val="7"/>
    </w:pPr>
    <w:rPr>
      <w:rFonts w:ascii="Arial" w:hAnsi="Arial"/>
      <w:i/>
      <w:sz w:val="20"/>
    </w:rPr>
  </w:style>
  <w:style w:type="paragraph" w:styleId="Heading9">
    <w:name w:val="heading 9"/>
    <w:basedOn w:val="Normal"/>
    <w:next w:val="Normal"/>
    <w:qFormat/>
    <w:rsid w:val="007120E9"/>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7120E9"/>
    <w:pPr>
      <w:tabs>
        <w:tab w:val="left" w:pos="2161"/>
      </w:tabs>
      <w:ind w:left="1202"/>
    </w:pPr>
  </w:style>
  <w:style w:type="table" w:styleId="TableGrid">
    <w:name w:val="Table Grid"/>
    <w:basedOn w:val="TableNormal"/>
    <w:rsid w:val="007120E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C4A08"/>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1">
    <w:name w:val="Text 1"/>
    <w:basedOn w:val="Normal"/>
    <w:link w:val="Text1Char"/>
    <w:rsid w:val="00440BAA"/>
    <w:pPr>
      <w:spacing w:before="120" w:after="120"/>
      <w:ind w:left="850"/>
    </w:pPr>
    <w:rPr>
      <w:szCs w:val="24"/>
      <w:lang w:eastAsia="zh-CN"/>
    </w:rPr>
  </w:style>
  <w:style w:type="character" w:customStyle="1" w:styleId="Text1Char">
    <w:name w:val="Text 1 Char"/>
    <w:link w:val="Text1"/>
    <w:rsid w:val="00440BAA"/>
    <w:rPr>
      <w:sz w:val="24"/>
      <w:szCs w:val="24"/>
      <w:lang w:val="en-GB" w:eastAsia="zh-CN" w:bidi="ar-SA"/>
    </w:rPr>
  </w:style>
  <w:style w:type="character" w:styleId="FootnoteReference">
    <w:name w:val="footnote reference"/>
    <w:semiHidden/>
    <w:rsid w:val="00440BAA"/>
    <w:rPr>
      <w:vertAlign w:val="superscript"/>
    </w:rPr>
  </w:style>
  <w:style w:type="paragraph" w:styleId="FootnoteText">
    <w:name w:val="footnote text"/>
    <w:basedOn w:val="Normal"/>
    <w:semiHidden/>
    <w:rsid w:val="00440BAA"/>
    <w:pPr>
      <w:spacing w:after="0"/>
      <w:ind w:left="720" w:hanging="720"/>
    </w:pPr>
    <w:rPr>
      <w:sz w:val="20"/>
      <w:lang w:eastAsia="zh-CN"/>
    </w:rPr>
  </w:style>
  <w:style w:type="paragraph" w:styleId="BalloonText">
    <w:name w:val="Balloon Text"/>
    <w:basedOn w:val="Normal"/>
    <w:semiHidden/>
    <w:rsid w:val="00E40A89"/>
    <w:rPr>
      <w:rFonts w:ascii="Tahoma" w:hAnsi="Tahoma" w:cs="Tahoma"/>
      <w:sz w:val="16"/>
      <w:szCs w:val="16"/>
    </w:rPr>
  </w:style>
  <w:style w:type="paragraph" w:styleId="EndnoteText">
    <w:name w:val="endnote text"/>
    <w:basedOn w:val="Normal"/>
    <w:semiHidden/>
    <w:rsid w:val="006F2994"/>
    <w:rPr>
      <w:sz w:val="20"/>
    </w:rPr>
  </w:style>
  <w:style w:type="character" w:styleId="EndnoteReference">
    <w:name w:val="endnote reference"/>
    <w:semiHidden/>
    <w:rsid w:val="006F2994"/>
    <w:rPr>
      <w:vertAlign w:val="superscript"/>
    </w:rPr>
  </w:style>
  <w:style w:type="paragraph" w:styleId="DocumentMap">
    <w:name w:val="Document Map"/>
    <w:basedOn w:val="Normal"/>
    <w:semiHidden/>
    <w:rsid w:val="00181FF1"/>
    <w:pPr>
      <w:shd w:val="clear" w:color="auto" w:fill="000080"/>
    </w:pPr>
    <w:rPr>
      <w:rFonts w:ascii="Tahoma" w:hAnsi="Tahoma" w:cs="Tahoma"/>
      <w:sz w:val="20"/>
    </w:rPr>
  </w:style>
  <w:style w:type="paragraph" w:styleId="Header">
    <w:name w:val="header"/>
    <w:basedOn w:val="Normal"/>
    <w:link w:val="HeaderChar"/>
    <w:rsid w:val="00D44365"/>
    <w:pPr>
      <w:tabs>
        <w:tab w:val="center" w:pos="4513"/>
        <w:tab w:val="right" w:pos="9026"/>
      </w:tabs>
      <w:spacing w:after="0"/>
    </w:pPr>
  </w:style>
  <w:style w:type="character" w:customStyle="1" w:styleId="HeaderChar">
    <w:name w:val="Header Char"/>
    <w:basedOn w:val="DefaultParagraphFont"/>
    <w:link w:val="Header"/>
    <w:rsid w:val="00D44365"/>
    <w:rPr>
      <w:sz w:val="24"/>
      <w:lang w:val="en-GB" w:eastAsia="en-GB"/>
    </w:rPr>
  </w:style>
  <w:style w:type="paragraph" w:styleId="Footer">
    <w:name w:val="footer"/>
    <w:basedOn w:val="Normal"/>
    <w:link w:val="FooterChar"/>
    <w:uiPriority w:val="99"/>
    <w:rsid w:val="00D44365"/>
    <w:pPr>
      <w:tabs>
        <w:tab w:val="center" w:pos="4513"/>
        <w:tab w:val="right" w:pos="9026"/>
      </w:tabs>
      <w:spacing w:after="0"/>
    </w:pPr>
  </w:style>
  <w:style w:type="character" w:customStyle="1" w:styleId="FooterChar">
    <w:name w:val="Footer Char"/>
    <w:basedOn w:val="DefaultParagraphFont"/>
    <w:link w:val="Footer"/>
    <w:uiPriority w:val="99"/>
    <w:rsid w:val="00D44365"/>
    <w:rPr>
      <w:sz w:val="24"/>
      <w:lang w:val="en-GB" w:eastAsia="en-GB"/>
    </w:rPr>
  </w:style>
  <w:style w:type="paragraph" w:styleId="ListParagraph">
    <w:name w:val="List Paragraph"/>
    <w:basedOn w:val="Normal"/>
    <w:uiPriority w:val="34"/>
    <w:qFormat/>
    <w:rsid w:val="00007E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0E9"/>
    <w:pPr>
      <w:spacing w:after="240"/>
      <w:jc w:val="both"/>
    </w:pPr>
    <w:rPr>
      <w:sz w:val="24"/>
      <w:lang w:val="en-GB" w:eastAsia="en-GB"/>
    </w:rPr>
  </w:style>
  <w:style w:type="paragraph" w:styleId="Heading1">
    <w:name w:val="heading 1"/>
    <w:basedOn w:val="Normal"/>
    <w:next w:val="Normal"/>
    <w:qFormat/>
    <w:rsid w:val="007120E9"/>
    <w:pPr>
      <w:keepNext/>
      <w:numPr>
        <w:numId w:val="1"/>
      </w:numPr>
      <w:spacing w:before="240"/>
      <w:outlineLvl w:val="0"/>
    </w:pPr>
    <w:rPr>
      <w:b/>
      <w:smallCaps/>
    </w:rPr>
  </w:style>
  <w:style w:type="paragraph" w:styleId="Heading2">
    <w:name w:val="heading 2"/>
    <w:basedOn w:val="Normal"/>
    <w:next w:val="Text2"/>
    <w:qFormat/>
    <w:rsid w:val="007120E9"/>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qFormat/>
    <w:rsid w:val="007120E9"/>
    <w:pPr>
      <w:keepNext/>
      <w:numPr>
        <w:ilvl w:val="2"/>
        <w:numId w:val="1"/>
      </w:numPr>
      <w:outlineLvl w:val="2"/>
    </w:pPr>
    <w:rPr>
      <w:i/>
    </w:rPr>
  </w:style>
  <w:style w:type="paragraph" w:styleId="Heading4">
    <w:name w:val="heading 4"/>
    <w:aliases w:val="Heading 4 Char1,Heading 4 Char Char"/>
    <w:basedOn w:val="Normal"/>
    <w:next w:val="Normal"/>
    <w:qFormat/>
    <w:rsid w:val="007120E9"/>
    <w:pPr>
      <w:keepNext/>
      <w:numPr>
        <w:ilvl w:val="3"/>
        <w:numId w:val="1"/>
      </w:numPr>
      <w:outlineLvl w:val="3"/>
    </w:pPr>
    <w:rPr>
      <w:i/>
      <w:sz w:val="22"/>
    </w:rPr>
  </w:style>
  <w:style w:type="paragraph" w:styleId="Heading5">
    <w:name w:val="heading 5"/>
    <w:basedOn w:val="Normal"/>
    <w:next w:val="Normal"/>
    <w:qFormat/>
    <w:rsid w:val="007120E9"/>
    <w:pPr>
      <w:numPr>
        <w:ilvl w:val="4"/>
        <w:numId w:val="1"/>
      </w:numPr>
      <w:spacing w:before="240" w:after="60"/>
      <w:outlineLvl w:val="4"/>
    </w:pPr>
    <w:rPr>
      <w:rFonts w:ascii="Arial" w:hAnsi="Arial"/>
      <w:sz w:val="22"/>
    </w:rPr>
  </w:style>
  <w:style w:type="paragraph" w:styleId="Heading6">
    <w:name w:val="heading 6"/>
    <w:basedOn w:val="Normal"/>
    <w:next w:val="Normal"/>
    <w:qFormat/>
    <w:rsid w:val="007120E9"/>
    <w:pPr>
      <w:numPr>
        <w:ilvl w:val="5"/>
        <w:numId w:val="1"/>
      </w:numPr>
      <w:spacing w:before="240" w:after="60"/>
      <w:outlineLvl w:val="5"/>
    </w:pPr>
    <w:rPr>
      <w:rFonts w:ascii="Arial" w:hAnsi="Arial"/>
      <w:i/>
      <w:sz w:val="22"/>
    </w:rPr>
  </w:style>
  <w:style w:type="paragraph" w:styleId="Heading7">
    <w:name w:val="heading 7"/>
    <w:basedOn w:val="Normal"/>
    <w:next w:val="Normal"/>
    <w:qFormat/>
    <w:rsid w:val="007120E9"/>
    <w:pPr>
      <w:numPr>
        <w:ilvl w:val="6"/>
        <w:numId w:val="1"/>
      </w:numPr>
      <w:spacing w:before="240" w:after="60"/>
      <w:outlineLvl w:val="6"/>
    </w:pPr>
    <w:rPr>
      <w:rFonts w:ascii="Arial" w:hAnsi="Arial"/>
      <w:sz w:val="20"/>
    </w:rPr>
  </w:style>
  <w:style w:type="paragraph" w:styleId="Heading8">
    <w:name w:val="heading 8"/>
    <w:basedOn w:val="Normal"/>
    <w:next w:val="Normal"/>
    <w:qFormat/>
    <w:rsid w:val="007120E9"/>
    <w:pPr>
      <w:numPr>
        <w:ilvl w:val="7"/>
        <w:numId w:val="1"/>
      </w:numPr>
      <w:spacing w:before="240" w:after="60"/>
      <w:outlineLvl w:val="7"/>
    </w:pPr>
    <w:rPr>
      <w:rFonts w:ascii="Arial" w:hAnsi="Arial"/>
      <w:i/>
      <w:sz w:val="20"/>
    </w:rPr>
  </w:style>
  <w:style w:type="paragraph" w:styleId="Heading9">
    <w:name w:val="heading 9"/>
    <w:basedOn w:val="Normal"/>
    <w:next w:val="Normal"/>
    <w:qFormat/>
    <w:rsid w:val="007120E9"/>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7120E9"/>
    <w:pPr>
      <w:tabs>
        <w:tab w:val="left" w:pos="2161"/>
      </w:tabs>
      <w:ind w:left="1202"/>
    </w:pPr>
  </w:style>
  <w:style w:type="table" w:styleId="TableGrid">
    <w:name w:val="Table Grid"/>
    <w:basedOn w:val="TableNormal"/>
    <w:rsid w:val="007120E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C4A08"/>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1">
    <w:name w:val="Text 1"/>
    <w:basedOn w:val="Normal"/>
    <w:link w:val="Text1Char"/>
    <w:rsid w:val="00440BAA"/>
    <w:pPr>
      <w:spacing w:before="120" w:after="120"/>
      <w:ind w:left="850"/>
    </w:pPr>
    <w:rPr>
      <w:szCs w:val="24"/>
      <w:lang w:eastAsia="zh-CN"/>
    </w:rPr>
  </w:style>
  <w:style w:type="character" w:customStyle="1" w:styleId="Text1Char">
    <w:name w:val="Text 1 Char"/>
    <w:link w:val="Text1"/>
    <w:rsid w:val="00440BAA"/>
    <w:rPr>
      <w:sz w:val="24"/>
      <w:szCs w:val="24"/>
      <w:lang w:val="en-GB" w:eastAsia="zh-CN" w:bidi="ar-SA"/>
    </w:rPr>
  </w:style>
  <w:style w:type="character" w:styleId="FootnoteReference">
    <w:name w:val="footnote reference"/>
    <w:semiHidden/>
    <w:rsid w:val="00440BAA"/>
    <w:rPr>
      <w:vertAlign w:val="superscript"/>
    </w:rPr>
  </w:style>
  <w:style w:type="paragraph" w:styleId="FootnoteText">
    <w:name w:val="footnote text"/>
    <w:basedOn w:val="Normal"/>
    <w:semiHidden/>
    <w:rsid w:val="00440BAA"/>
    <w:pPr>
      <w:spacing w:after="0"/>
      <w:ind w:left="720" w:hanging="720"/>
    </w:pPr>
    <w:rPr>
      <w:sz w:val="20"/>
      <w:lang w:eastAsia="zh-CN"/>
    </w:rPr>
  </w:style>
  <w:style w:type="paragraph" w:styleId="BalloonText">
    <w:name w:val="Balloon Text"/>
    <w:basedOn w:val="Normal"/>
    <w:semiHidden/>
    <w:rsid w:val="00E40A89"/>
    <w:rPr>
      <w:rFonts w:ascii="Tahoma" w:hAnsi="Tahoma" w:cs="Tahoma"/>
      <w:sz w:val="16"/>
      <w:szCs w:val="16"/>
    </w:rPr>
  </w:style>
  <w:style w:type="paragraph" w:styleId="EndnoteText">
    <w:name w:val="endnote text"/>
    <w:basedOn w:val="Normal"/>
    <w:semiHidden/>
    <w:rsid w:val="006F2994"/>
    <w:rPr>
      <w:sz w:val="20"/>
    </w:rPr>
  </w:style>
  <w:style w:type="character" w:styleId="EndnoteReference">
    <w:name w:val="endnote reference"/>
    <w:semiHidden/>
    <w:rsid w:val="006F2994"/>
    <w:rPr>
      <w:vertAlign w:val="superscript"/>
    </w:rPr>
  </w:style>
  <w:style w:type="paragraph" w:styleId="DocumentMap">
    <w:name w:val="Document Map"/>
    <w:basedOn w:val="Normal"/>
    <w:semiHidden/>
    <w:rsid w:val="00181FF1"/>
    <w:pPr>
      <w:shd w:val="clear" w:color="auto" w:fill="000080"/>
    </w:pPr>
    <w:rPr>
      <w:rFonts w:ascii="Tahoma" w:hAnsi="Tahoma" w:cs="Tahoma"/>
      <w:sz w:val="20"/>
    </w:rPr>
  </w:style>
  <w:style w:type="paragraph" w:styleId="Header">
    <w:name w:val="header"/>
    <w:basedOn w:val="Normal"/>
    <w:link w:val="HeaderChar"/>
    <w:rsid w:val="00D44365"/>
    <w:pPr>
      <w:tabs>
        <w:tab w:val="center" w:pos="4513"/>
        <w:tab w:val="right" w:pos="9026"/>
      </w:tabs>
      <w:spacing w:after="0"/>
    </w:pPr>
  </w:style>
  <w:style w:type="character" w:customStyle="1" w:styleId="HeaderChar">
    <w:name w:val="Header Char"/>
    <w:basedOn w:val="DefaultParagraphFont"/>
    <w:link w:val="Header"/>
    <w:rsid w:val="00D44365"/>
    <w:rPr>
      <w:sz w:val="24"/>
      <w:lang w:val="en-GB" w:eastAsia="en-GB"/>
    </w:rPr>
  </w:style>
  <w:style w:type="paragraph" w:styleId="Footer">
    <w:name w:val="footer"/>
    <w:basedOn w:val="Normal"/>
    <w:link w:val="FooterChar"/>
    <w:uiPriority w:val="99"/>
    <w:rsid w:val="00D44365"/>
    <w:pPr>
      <w:tabs>
        <w:tab w:val="center" w:pos="4513"/>
        <w:tab w:val="right" w:pos="9026"/>
      </w:tabs>
      <w:spacing w:after="0"/>
    </w:pPr>
  </w:style>
  <w:style w:type="character" w:customStyle="1" w:styleId="FooterChar">
    <w:name w:val="Footer Char"/>
    <w:basedOn w:val="DefaultParagraphFont"/>
    <w:link w:val="Footer"/>
    <w:uiPriority w:val="99"/>
    <w:rsid w:val="00D44365"/>
    <w:rPr>
      <w:sz w:val="24"/>
      <w:lang w:val="en-GB" w:eastAsia="en-GB"/>
    </w:rPr>
  </w:style>
  <w:style w:type="paragraph" w:styleId="ListParagraph">
    <w:name w:val="List Paragraph"/>
    <w:basedOn w:val="Normal"/>
    <w:uiPriority w:val="34"/>
    <w:qFormat/>
    <w:rsid w:val="00007E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AB913E9A2AF54992672577595DA3F7" ma:contentTypeVersion="" ma:contentTypeDescription="Create a new document." ma:contentTypeScope="" ma:versionID="de33a7e1a9ee256a9372b83655369e0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A161EB-D5C8-41AB-A42C-80DAA038D0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DECA09-28F9-426A-9465-5B5834DFDEFC}">
  <ds:schemaRefs>
    <ds:schemaRef ds:uri="http://schemas.microsoft.com/sharepoint/v3/contenttype/forms"/>
  </ds:schemaRefs>
</ds:datastoreItem>
</file>

<file path=customXml/itemProps3.xml><?xml version="1.0" encoding="utf-8"?>
<ds:datastoreItem xmlns:ds="http://schemas.openxmlformats.org/officeDocument/2006/customXml" ds:itemID="{99BF1CFE-3410-437D-B5C7-8C33614CB4C8}">
  <ds:schemaRefs>
    <ds:schemaRef ds:uri="http://schemas.microsoft.com/office/infopath/2007/PartnerControls"/>
    <ds:schemaRef ds:uri="http://schemas.microsoft.com/office/2006/documentManagement/types"/>
    <ds:schemaRef ds:uri="http://schemas.openxmlformats.org/package/2006/metadata/core-properties"/>
    <ds:schemaRef ds:uri="http://purl.org/dc/elements/1.1/"/>
    <ds:schemaRef ds:uri="http://purl.org/dc/terms/"/>
    <ds:schemaRef ds:uri="http://www.w3.org/XML/1998/namespace"/>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1703</Words>
  <Characters>10455</Characters>
  <Application>Microsoft Office Word</Application>
  <DocSecurity>8</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2016-03-15T16:17:00Z</dcterms:created>
  <dcterms:modified xsi:type="dcterms:W3CDTF">2016-06-29T14:53:00Z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0x010100B4AB913E9A2AF54992672577595DA3F7</vt:lpwstr>
  </property>
</Properties>
</file>